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38549" w14:textId="77777777" w:rsidR="00A23390" w:rsidRPr="00225FEA" w:rsidRDefault="00A23390" w:rsidP="007E1F58">
      <w:pPr>
        <w:jc w:val="center"/>
        <w:rPr>
          <w:b/>
          <w:sz w:val="22"/>
        </w:rPr>
      </w:pPr>
      <w:r w:rsidRPr="00225FEA">
        <w:rPr>
          <w:b/>
          <w:sz w:val="22"/>
        </w:rPr>
        <w:t>NAIC Accounting Practices and Procedures Manual</w:t>
      </w:r>
    </w:p>
    <w:p w14:paraId="614D4218" w14:textId="77777777" w:rsidR="00A23390" w:rsidRPr="00225FEA" w:rsidRDefault="00A23390" w:rsidP="007E1F58">
      <w:pPr>
        <w:jc w:val="center"/>
        <w:rPr>
          <w:b/>
          <w:sz w:val="22"/>
        </w:rPr>
      </w:pPr>
      <w:bookmarkStart w:id="0" w:name="_Hlk33631850"/>
      <w:r w:rsidRPr="00225FEA">
        <w:rPr>
          <w:b/>
          <w:sz w:val="22"/>
        </w:rPr>
        <w:t>E</w:t>
      </w:r>
      <w:r w:rsidR="00AF6450">
        <w:rPr>
          <w:b/>
          <w:sz w:val="22"/>
        </w:rPr>
        <w:t>ditorial and Maintenance Update</w:t>
      </w:r>
    </w:p>
    <w:p w14:paraId="6BED873B" w14:textId="6F3D65A9" w:rsidR="00A23390" w:rsidRPr="00AF1012" w:rsidRDefault="00023CFA" w:rsidP="007E1F58">
      <w:pPr>
        <w:jc w:val="center"/>
        <w:rPr>
          <w:b/>
          <w:sz w:val="22"/>
        </w:rPr>
      </w:pPr>
      <w:r>
        <w:rPr>
          <w:b/>
          <w:sz w:val="22"/>
        </w:rPr>
        <w:t>March 24</w:t>
      </w:r>
      <w:r w:rsidR="00F42C9D" w:rsidRPr="00F42C9D">
        <w:rPr>
          <w:b/>
          <w:sz w:val="22"/>
        </w:rPr>
        <w:t>, 202</w:t>
      </w:r>
      <w:r>
        <w:rPr>
          <w:b/>
          <w:sz w:val="22"/>
        </w:rPr>
        <w:t>5</w:t>
      </w:r>
    </w:p>
    <w:p w14:paraId="1269CD96" w14:textId="77777777" w:rsidR="00A23390" w:rsidRPr="00AF1012" w:rsidRDefault="00A23390" w:rsidP="00A23390">
      <w:pPr>
        <w:rPr>
          <w:sz w:val="22"/>
        </w:rPr>
      </w:pPr>
    </w:p>
    <w:p w14:paraId="00009D62" w14:textId="4BF25CC5" w:rsidR="00D764D4" w:rsidRDefault="00A23390" w:rsidP="00D764D4">
      <w:pPr>
        <w:ind w:right="-180"/>
        <w:rPr>
          <w:sz w:val="22"/>
          <w:szCs w:val="29"/>
        </w:rPr>
      </w:pPr>
      <w:r w:rsidRPr="00AF1012">
        <w:rPr>
          <w:sz w:val="22"/>
          <w:szCs w:val="29"/>
        </w:rPr>
        <w:t xml:space="preserve">Maintenance updates provide revisions to the </w:t>
      </w:r>
      <w:r w:rsidRPr="00AF1012">
        <w:rPr>
          <w:i/>
          <w:sz w:val="22"/>
          <w:szCs w:val="29"/>
        </w:rPr>
        <w:t>Accounting Practices and Procedures Manual</w:t>
      </w:r>
      <w:r w:rsidR="00257A93">
        <w:rPr>
          <w:i/>
          <w:iCs/>
          <w:sz w:val="22"/>
          <w:szCs w:val="29"/>
        </w:rPr>
        <w:t xml:space="preserve"> </w:t>
      </w:r>
      <w:r w:rsidR="00257A93" w:rsidRPr="00C76FE6">
        <w:rPr>
          <w:sz w:val="22"/>
          <w:szCs w:val="29"/>
        </w:rPr>
        <w:t>(Manual)</w:t>
      </w:r>
      <w:r w:rsidR="00257A93" w:rsidRPr="00AF1012">
        <w:rPr>
          <w:sz w:val="22"/>
          <w:szCs w:val="29"/>
        </w:rPr>
        <w:t xml:space="preserve"> </w:t>
      </w:r>
      <w:r w:rsidRPr="00AF1012">
        <w:rPr>
          <w:sz w:val="22"/>
          <w:szCs w:val="29"/>
        </w:rPr>
        <w:t xml:space="preserve">such as editorial corrections, reference changes and formatting. </w:t>
      </w:r>
    </w:p>
    <w:p w14:paraId="08197BC5" w14:textId="77777777" w:rsidR="00DC2F25" w:rsidRPr="00AF1012" w:rsidRDefault="00DC2F25" w:rsidP="00D764D4">
      <w:pPr>
        <w:ind w:right="-180"/>
        <w:rPr>
          <w:sz w:val="22"/>
          <w:szCs w:val="29"/>
        </w:rPr>
      </w:pPr>
    </w:p>
    <w:tbl>
      <w:tblPr>
        <w:tblStyle w:val="TableGrid"/>
        <w:tblW w:w="0" w:type="auto"/>
        <w:tblLook w:val="04A0" w:firstRow="1" w:lastRow="0" w:firstColumn="1" w:lastColumn="0" w:noHBand="0" w:noVBand="1"/>
      </w:tblPr>
      <w:tblGrid>
        <w:gridCol w:w="2425"/>
        <w:gridCol w:w="7645"/>
      </w:tblGrid>
      <w:tr w:rsidR="00785542" w:rsidRPr="004C2A2B" w14:paraId="30AFA024" w14:textId="77777777" w:rsidTr="00AE3429">
        <w:trPr>
          <w:tblHeader/>
        </w:trPr>
        <w:tc>
          <w:tcPr>
            <w:tcW w:w="2425" w:type="dxa"/>
            <w:shd w:val="clear" w:color="auto" w:fill="C6D9F1" w:themeFill="text2" w:themeFillTint="33"/>
          </w:tcPr>
          <w:p w14:paraId="196FCB97" w14:textId="77777777" w:rsidR="00785542" w:rsidRPr="004C2A2B" w:rsidRDefault="00785542" w:rsidP="00785542">
            <w:pPr>
              <w:jc w:val="center"/>
              <w:rPr>
                <w:b/>
                <w:sz w:val="22"/>
                <w:szCs w:val="22"/>
              </w:rPr>
            </w:pPr>
            <w:r w:rsidRPr="004C2A2B">
              <w:rPr>
                <w:b/>
                <w:sz w:val="22"/>
                <w:szCs w:val="22"/>
              </w:rPr>
              <w:t>SSAP/Appendix</w:t>
            </w:r>
          </w:p>
        </w:tc>
        <w:tc>
          <w:tcPr>
            <w:tcW w:w="7645" w:type="dxa"/>
            <w:shd w:val="clear" w:color="auto" w:fill="C6D9F1" w:themeFill="text2" w:themeFillTint="33"/>
          </w:tcPr>
          <w:p w14:paraId="70E23246" w14:textId="3CD65A92" w:rsidR="00785542" w:rsidRPr="004C2A2B" w:rsidRDefault="00785542" w:rsidP="00397240">
            <w:pPr>
              <w:jc w:val="center"/>
              <w:rPr>
                <w:b/>
                <w:sz w:val="22"/>
                <w:szCs w:val="22"/>
              </w:rPr>
            </w:pPr>
            <w:r w:rsidRPr="004C2A2B">
              <w:rPr>
                <w:b/>
                <w:sz w:val="22"/>
                <w:szCs w:val="22"/>
              </w:rPr>
              <w:t>Description</w:t>
            </w:r>
            <w:r w:rsidR="00C4351F">
              <w:rPr>
                <w:b/>
                <w:sz w:val="22"/>
                <w:szCs w:val="22"/>
              </w:rPr>
              <w:t>/Revision</w:t>
            </w:r>
          </w:p>
        </w:tc>
      </w:tr>
      <w:tr w:rsidR="00B41904" w14:paraId="1C86F0BD" w14:textId="77777777" w:rsidTr="00E904AE">
        <w:trPr>
          <w:trHeight w:val="1097"/>
        </w:trPr>
        <w:tc>
          <w:tcPr>
            <w:tcW w:w="2425" w:type="dxa"/>
            <w:shd w:val="clear" w:color="auto" w:fill="FFFFFF" w:themeFill="background1"/>
            <w:vAlign w:val="center"/>
          </w:tcPr>
          <w:p w14:paraId="391BCCF6" w14:textId="424CEDEB" w:rsidR="00B41904" w:rsidRDefault="00023CFA" w:rsidP="00560B40">
            <w:pPr>
              <w:pStyle w:val="BodyText2"/>
              <w:spacing w:before="240"/>
              <w:jc w:val="center"/>
            </w:pPr>
            <w:r>
              <w:rPr>
                <w:szCs w:val="22"/>
              </w:rPr>
              <w:t>Pr</w:t>
            </w:r>
            <w:r w:rsidR="00560B40">
              <w:rPr>
                <w:szCs w:val="22"/>
              </w:rPr>
              <w:t>eamble</w:t>
            </w:r>
          </w:p>
        </w:tc>
        <w:tc>
          <w:tcPr>
            <w:tcW w:w="7645" w:type="dxa"/>
            <w:shd w:val="clear" w:color="auto" w:fill="FFFFFF" w:themeFill="background1"/>
            <w:vAlign w:val="center"/>
          </w:tcPr>
          <w:p w14:paraId="545000FA" w14:textId="6AFA8360" w:rsidR="00274A07" w:rsidRPr="00754B1F" w:rsidRDefault="00B07E61" w:rsidP="00B63FE0">
            <w:pPr>
              <w:jc w:val="both"/>
              <w:rPr>
                <w:sz w:val="22"/>
                <w:szCs w:val="22"/>
              </w:rPr>
            </w:pPr>
            <w:r>
              <w:rPr>
                <w:sz w:val="22"/>
                <w:szCs w:val="22"/>
              </w:rPr>
              <w:t xml:space="preserve">Incorporate </w:t>
            </w:r>
            <w:r w:rsidR="002E71F2">
              <w:rPr>
                <w:sz w:val="22"/>
                <w:szCs w:val="22"/>
              </w:rPr>
              <w:t>and</w:t>
            </w:r>
            <w:r>
              <w:rPr>
                <w:sz w:val="22"/>
                <w:szCs w:val="22"/>
              </w:rPr>
              <w:t xml:space="preserve"> revise footnotes </w:t>
            </w:r>
            <w:r w:rsidR="00496858">
              <w:rPr>
                <w:sz w:val="22"/>
                <w:szCs w:val="22"/>
              </w:rPr>
              <w:t>to Preamble paragraph</w:t>
            </w:r>
            <w:r w:rsidR="00674252">
              <w:rPr>
                <w:sz w:val="22"/>
                <w:szCs w:val="22"/>
              </w:rPr>
              <w:t>s</w:t>
            </w:r>
            <w:r w:rsidR="00496858">
              <w:rPr>
                <w:sz w:val="22"/>
                <w:szCs w:val="22"/>
              </w:rPr>
              <w:t xml:space="preserve"> </w:t>
            </w:r>
            <w:r w:rsidR="00C35512">
              <w:rPr>
                <w:sz w:val="22"/>
                <w:szCs w:val="22"/>
              </w:rPr>
              <w:t>42-</w:t>
            </w:r>
            <w:r w:rsidR="00496858">
              <w:rPr>
                <w:sz w:val="22"/>
                <w:szCs w:val="22"/>
              </w:rPr>
              <w:t xml:space="preserve">43 </w:t>
            </w:r>
            <w:r w:rsidR="002730C3">
              <w:rPr>
                <w:sz w:val="22"/>
                <w:szCs w:val="22"/>
              </w:rPr>
              <w:t>for</w:t>
            </w:r>
            <w:r w:rsidR="00674252">
              <w:rPr>
                <w:sz w:val="22"/>
                <w:szCs w:val="22"/>
              </w:rPr>
              <w:t xml:space="preserve"> the statutory hierarchy </w:t>
            </w:r>
            <w:r>
              <w:rPr>
                <w:sz w:val="22"/>
                <w:szCs w:val="22"/>
              </w:rPr>
              <w:t xml:space="preserve">to </w:t>
            </w:r>
            <w:r w:rsidR="00BA0671">
              <w:rPr>
                <w:sz w:val="22"/>
                <w:szCs w:val="22"/>
              </w:rPr>
              <w:t xml:space="preserve">further </w:t>
            </w:r>
            <w:r>
              <w:rPr>
                <w:sz w:val="22"/>
                <w:szCs w:val="22"/>
              </w:rPr>
              <w:t xml:space="preserve">clarify treatment of issue papers in Level 5 and reference </w:t>
            </w:r>
            <w:r w:rsidR="00274A07">
              <w:rPr>
                <w:sz w:val="22"/>
                <w:szCs w:val="22"/>
              </w:rPr>
              <w:t xml:space="preserve">SEC rules and interpretations as sources of authoritative U.S. GAAP for SEC registrants. </w:t>
            </w:r>
          </w:p>
        </w:tc>
      </w:tr>
    </w:tbl>
    <w:p w14:paraId="7ED3CCA9" w14:textId="77777777" w:rsidR="00630BE0" w:rsidRDefault="00630BE0" w:rsidP="00156DD5">
      <w:pPr>
        <w:rPr>
          <w:b/>
          <w:bCs/>
          <w:sz w:val="22"/>
          <w:szCs w:val="29"/>
        </w:rPr>
      </w:pPr>
    </w:p>
    <w:p w14:paraId="142800DF" w14:textId="345E3088" w:rsidR="00222673" w:rsidRDefault="003D213A" w:rsidP="00222673">
      <w:pPr>
        <w:rPr>
          <w:b/>
          <w:bCs/>
          <w:sz w:val="22"/>
          <w:szCs w:val="29"/>
        </w:rPr>
      </w:pPr>
      <w:r>
        <w:rPr>
          <w:b/>
          <w:bCs/>
          <w:sz w:val="22"/>
          <w:szCs w:val="29"/>
        </w:rPr>
        <w:t xml:space="preserve">Staff </w:t>
      </w:r>
      <w:r w:rsidR="00222673">
        <w:rPr>
          <w:b/>
          <w:bCs/>
          <w:sz w:val="22"/>
          <w:szCs w:val="29"/>
        </w:rPr>
        <w:t xml:space="preserve">Recommendation: </w:t>
      </w:r>
    </w:p>
    <w:p w14:paraId="5DB619B1" w14:textId="77777777" w:rsidR="00222673" w:rsidRDefault="00222673" w:rsidP="00222673">
      <w:pPr>
        <w:jc w:val="both"/>
        <w:rPr>
          <w:sz w:val="22"/>
          <w:szCs w:val="22"/>
        </w:rPr>
      </w:pPr>
      <w:r w:rsidRPr="003F3AC7">
        <w:rPr>
          <w:sz w:val="22"/>
          <w:szCs w:val="22"/>
        </w:rPr>
        <w:t xml:space="preserve">NAIC staff recommend that the Statutory Accounting Principles (E) Working Group move this agenda item to the active listing, categorize as </w:t>
      </w:r>
      <w:r>
        <w:rPr>
          <w:sz w:val="22"/>
          <w:szCs w:val="22"/>
        </w:rPr>
        <w:t>a SAP Clarification</w:t>
      </w:r>
      <w:r w:rsidRPr="003F3AC7">
        <w:rPr>
          <w:sz w:val="22"/>
          <w:szCs w:val="22"/>
        </w:rPr>
        <w:t xml:space="preserve">, and expose editorial revisions as illustrated </w:t>
      </w:r>
      <w:r>
        <w:rPr>
          <w:sz w:val="22"/>
          <w:szCs w:val="22"/>
        </w:rPr>
        <w:t>within</w:t>
      </w:r>
      <w:r w:rsidRPr="003F3AC7">
        <w:rPr>
          <w:sz w:val="22"/>
          <w:szCs w:val="22"/>
        </w:rPr>
        <w:t>.</w:t>
      </w:r>
    </w:p>
    <w:p w14:paraId="1D556FA6" w14:textId="77777777" w:rsidR="00222673" w:rsidRDefault="00222673" w:rsidP="00222673">
      <w:pPr>
        <w:jc w:val="both"/>
        <w:rPr>
          <w:sz w:val="22"/>
          <w:szCs w:val="22"/>
        </w:rPr>
      </w:pPr>
    </w:p>
    <w:p w14:paraId="1EC1F777" w14:textId="2C5E827A" w:rsidR="000C511F" w:rsidRPr="009143CB" w:rsidRDefault="00E904AE" w:rsidP="00156DD5">
      <w:pPr>
        <w:rPr>
          <w:b/>
          <w:bCs/>
          <w:i/>
          <w:iCs/>
          <w:sz w:val="22"/>
          <w:szCs w:val="22"/>
          <w:u w:val="single"/>
        </w:rPr>
      </w:pPr>
      <w:r>
        <w:rPr>
          <w:b/>
          <w:bCs/>
          <w:i/>
          <w:iCs/>
          <w:sz w:val="22"/>
          <w:szCs w:val="22"/>
          <w:u w:val="single"/>
        </w:rPr>
        <w:t xml:space="preserve">Preamble </w:t>
      </w:r>
      <w:r w:rsidR="00674252">
        <w:rPr>
          <w:b/>
          <w:bCs/>
          <w:i/>
          <w:iCs/>
          <w:sz w:val="22"/>
          <w:szCs w:val="22"/>
          <w:u w:val="single"/>
        </w:rPr>
        <w:t>–</w:t>
      </w:r>
      <w:r>
        <w:rPr>
          <w:b/>
          <w:bCs/>
          <w:i/>
          <w:iCs/>
          <w:sz w:val="22"/>
          <w:szCs w:val="22"/>
          <w:u w:val="single"/>
        </w:rPr>
        <w:t xml:space="preserve"> </w:t>
      </w:r>
      <w:r w:rsidR="00674252">
        <w:rPr>
          <w:b/>
          <w:bCs/>
          <w:i/>
          <w:iCs/>
          <w:sz w:val="22"/>
          <w:szCs w:val="22"/>
          <w:u w:val="single"/>
        </w:rPr>
        <w:t>Footnotes to Paragraphs 42 &amp; 43</w:t>
      </w:r>
    </w:p>
    <w:p w14:paraId="29F46499" w14:textId="77777777" w:rsidR="00C35512" w:rsidRPr="00DC20E3" w:rsidRDefault="00C35512" w:rsidP="006B7528">
      <w:pPr>
        <w:pStyle w:val="Heading2"/>
        <w:rPr>
          <w:rFonts w:ascii="Arial" w:hAnsi="Arial" w:cs="Arial"/>
          <w:b w:val="0"/>
          <w:bCs w:val="0"/>
          <w:color w:val="auto"/>
          <w:sz w:val="20"/>
          <w:szCs w:val="20"/>
        </w:rPr>
      </w:pPr>
      <w:r w:rsidRPr="00DC20E3">
        <w:rPr>
          <w:rFonts w:ascii="Arial" w:hAnsi="Arial" w:cs="Arial"/>
          <w:color w:val="auto"/>
          <w:sz w:val="20"/>
          <w:szCs w:val="20"/>
        </w:rPr>
        <w:t>V.</w:t>
      </w:r>
      <w:r w:rsidRPr="00DC20E3">
        <w:rPr>
          <w:rFonts w:ascii="Arial" w:hAnsi="Arial" w:cs="Arial"/>
          <w:color w:val="auto"/>
          <w:sz w:val="20"/>
          <w:szCs w:val="20"/>
        </w:rPr>
        <w:tab/>
        <w:t>Statutory Hierarchy</w:t>
      </w:r>
    </w:p>
    <w:p w14:paraId="1FC402C6" w14:textId="77777777" w:rsidR="00C35512" w:rsidRPr="00DC20E3" w:rsidRDefault="00C35512" w:rsidP="006B7528">
      <w:pPr>
        <w:rPr>
          <w:rFonts w:ascii="Arial" w:hAnsi="Arial" w:cs="Arial"/>
          <w:sz w:val="20"/>
          <w:szCs w:val="20"/>
        </w:rPr>
      </w:pPr>
    </w:p>
    <w:p w14:paraId="3DAB1A74" w14:textId="77777777" w:rsidR="00C35512" w:rsidRPr="00DC20E3" w:rsidRDefault="00C35512" w:rsidP="006B7528">
      <w:pPr>
        <w:pStyle w:val="ListContinue"/>
        <w:numPr>
          <w:ilvl w:val="0"/>
          <w:numId w:val="0"/>
        </w:numPr>
        <w:rPr>
          <w:rFonts w:ascii="Arial" w:hAnsi="Arial" w:cs="Arial"/>
          <w:sz w:val="20"/>
        </w:rPr>
      </w:pPr>
      <w:r w:rsidRPr="00DC20E3">
        <w:rPr>
          <w:rFonts w:ascii="Arial" w:hAnsi="Arial" w:cs="Arial"/>
          <w:sz w:val="20"/>
        </w:rPr>
        <w:t>42.</w:t>
      </w:r>
      <w:r w:rsidRPr="00DC20E3">
        <w:rPr>
          <w:rFonts w:ascii="Arial" w:hAnsi="Arial" w:cs="Arial"/>
          <w:sz w:val="20"/>
        </w:rPr>
        <w:tab/>
        <w:t>The following Hierarchy is not intended to preempt state legislative and regulatory authority.</w:t>
      </w:r>
    </w:p>
    <w:p w14:paraId="6822BAA4" w14:textId="77777777" w:rsidR="00C35512" w:rsidRPr="00DC20E3" w:rsidRDefault="00C35512" w:rsidP="006B7528">
      <w:pPr>
        <w:pStyle w:val="Heading3"/>
        <w:rPr>
          <w:rFonts w:ascii="Arial" w:hAnsi="Arial" w:cs="Arial"/>
          <w:sz w:val="20"/>
        </w:rPr>
      </w:pPr>
      <w:r w:rsidRPr="00DC20E3">
        <w:rPr>
          <w:rFonts w:ascii="Arial" w:hAnsi="Arial" w:cs="Arial"/>
          <w:sz w:val="20"/>
        </w:rPr>
        <w:t>Level 1</w:t>
      </w:r>
    </w:p>
    <w:p w14:paraId="175F1201" w14:textId="77777777" w:rsidR="00C35512" w:rsidRPr="00DC20E3" w:rsidRDefault="00C35512" w:rsidP="00222A50">
      <w:pPr>
        <w:pStyle w:val="ListBullet2"/>
        <w:rPr>
          <w:rFonts w:ascii="Arial" w:hAnsi="Arial" w:cs="Arial"/>
          <w:sz w:val="20"/>
        </w:rPr>
      </w:pPr>
      <w:r w:rsidRPr="00DC20E3">
        <w:rPr>
          <w:rFonts w:ascii="Arial" w:hAnsi="Arial" w:cs="Arial"/>
          <w:sz w:val="20"/>
        </w:rPr>
        <w:t>SSAPs, including U.S. GAAP reference material to the extent adopted by the NAIC from the FASB Accounting Standards Codification</w:t>
      </w:r>
      <w:r w:rsidRPr="00DC20E3">
        <w:rPr>
          <w:rStyle w:val="FootnoteReference"/>
          <w:rFonts w:ascii="Arial" w:hAnsi="Arial" w:cs="Arial"/>
          <w:sz w:val="20"/>
        </w:rPr>
        <w:footnoteReference w:id="2"/>
      </w:r>
      <w:r w:rsidRPr="00DC20E3">
        <w:rPr>
          <w:rFonts w:ascii="Arial" w:hAnsi="Arial" w:cs="Arial"/>
          <w:sz w:val="20"/>
        </w:rPr>
        <w:t xml:space="preserve"> (FASB Codification or GAAP guidance) </w:t>
      </w:r>
    </w:p>
    <w:p w14:paraId="35425D79" w14:textId="77777777" w:rsidR="00C35512" w:rsidRPr="00DC20E3" w:rsidRDefault="00C35512" w:rsidP="006B7528">
      <w:pPr>
        <w:pStyle w:val="Heading3"/>
        <w:rPr>
          <w:rFonts w:ascii="Arial" w:hAnsi="Arial" w:cs="Arial"/>
          <w:sz w:val="20"/>
        </w:rPr>
      </w:pPr>
      <w:r w:rsidRPr="00DC20E3">
        <w:rPr>
          <w:rFonts w:ascii="Arial" w:hAnsi="Arial" w:cs="Arial"/>
          <w:sz w:val="20"/>
        </w:rPr>
        <w:t>Level 2</w:t>
      </w:r>
    </w:p>
    <w:p w14:paraId="4E08ABC5" w14:textId="77777777" w:rsidR="00C35512" w:rsidRPr="00DC20E3" w:rsidRDefault="00C35512" w:rsidP="00222A50">
      <w:pPr>
        <w:pStyle w:val="ListBullet2"/>
        <w:rPr>
          <w:rFonts w:ascii="Arial" w:hAnsi="Arial" w:cs="Arial"/>
          <w:sz w:val="20"/>
        </w:rPr>
      </w:pPr>
      <w:r w:rsidRPr="00DC20E3">
        <w:rPr>
          <w:rFonts w:ascii="Arial" w:hAnsi="Arial" w:cs="Arial"/>
          <w:sz w:val="20"/>
        </w:rPr>
        <w:t>Consensus positions of the Emerging Accounting Issues (E) Working Group as adopted by the NAIC (INTs adopted before 2016)</w:t>
      </w:r>
    </w:p>
    <w:p w14:paraId="3DB282FA" w14:textId="77777777" w:rsidR="00C35512" w:rsidRPr="00DC20E3" w:rsidRDefault="00C35512" w:rsidP="00222A50">
      <w:pPr>
        <w:pStyle w:val="ListBullet2"/>
        <w:rPr>
          <w:rFonts w:ascii="Arial" w:hAnsi="Arial" w:cs="Arial"/>
          <w:sz w:val="20"/>
        </w:rPr>
      </w:pPr>
      <w:r w:rsidRPr="00DC20E3">
        <w:rPr>
          <w:rFonts w:ascii="Arial" w:hAnsi="Arial" w:cs="Arial"/>
          <w:sz w:val="20"/>
        </w:rPr>
        <w:t>Interpretations of existing SSAPs as adopted by the Statutory Accounting Principles (E) Working Group (INTs adopted in 2016 or beyond)</w:t>
      </w:r>
    </w:p>
    <w:p w14:paraId="04578591" w14:textId="77777777" w:rsidR="00C35512" w:rsidRPr="00DC20E3" w:rsidRDefault="00C35512" w:rsidP="006B7528">
      <w:pPr>
        <w:pStyle w:val="Heading3"/>
        <w:rPr>
          <w:rFonts w:ascii="Arial" w:hAnsi="Arial" w:cs="Arial"/>
          <w:sz w:val="20"/>
        </w:rPr>
      </w:pPr>
      <w:r w:rsidRPr="00DC20E3">
        <w:rPr>
          <w:rFonts w:ascii="Arial" w:hAnsi="Arial" w:cs="Arial"/>
          <w:sz w:val="20"/>
        </w:rPr>
        <w:t>Level 3</w:t>
      </w:r>
    </w:p>
    <w:p w14:paraId="2CABCFDD" w14:textId="77777777" w:rsidR="00C35512" w:rsidRPr="00DC20E3" w:rsidRDefault="00C35512" w:rsidP="00222A50">
      <w:pPr>
        <w:pStyle w:val="ListBullet2"/>
        <w:rPr>
          <w:rFonts w:ascii="Arial" w:hAnsi="Arial" w:cs="Arial"/>
          <w:sz w:val="20"/>
        </w:rPr>
      </w:pPr>
      <w:r w:rsidRPr="00DC20E3">
        <w:rPr>
          <w:rFonts w:ascii="Arial" w:hAnsi="Arial" w:cs="Arial"/>
          <w:sz w:val="20"/>
        </w:rPr>
        <w:t>NAIC Annual Statement Instructions</w:t>
      </w:r>
    </w:p>
    <w:p w14:paraId="56521000" w14:textId="77777777" w:rsidR="00C35512" w:rsidRPr="00DC20E3" w:rsidRDefault="00C35512" w:rsidP="00222A50">
      <w:pPr>
        <w:pStyle w:val="ListBullet2"/>
        <w:rPr>
          <w:rFonts w:ascii="Arial" w:hAnsi="Arial" w:cs="Arial"/>
          <w:sz w:val="20"/>
        </w:rPr>
      </w:pPr>
      <w:r w:rsidRPr="00DC20E3">
        <w:rPr>
          <w:rFonts w:ascii="Arial" w:hAnsi="Arial" w:cs="Arial"/>
          <w:sz w:val="20"/>
        </w:rPr>
        <w:t>Purposes and Procedures Manual of the NAIC Investment Analysis Office</w:t>
      </w:r>
    </w:p>
    <w:p w14:paraId="253CAB1D" w14:textId="77777777" w:rsidR="00C35512" w:rsidRPr="00DC20E3" w:rsidRDefault="00C35512" w:rsidP="006B7528">
      <w:pPr>
        <w:pStyle w:val="Heading3"/>
        <w:rPr>
          <w:rFonts w:ascii="Arial" w:hAnsi="Arial" w:cs="Arial"/>
          <w:sz w:val="20"/>
        </w:rPr>
      </w:pPr>
      <w:r w:rsidRPr="00DC20E3">
        <w:rPr>
          <w:rFonts w:ascii="Arial" w:hAnsi="Arial" w:cs="Arial"/>
          <w:sz w:val="20"/>
        </w:rPr>
        <w:lastRenderedPageBreak/>
        <w:t>Level 4</w:t>
      </w:r>
    </w:p>
    <w:p w14:paraId="237D4C95" w14:textId="77777777" w:rsidR="00C35512" w:rsidRPr="00DC20E3" w:rsidRDefault="00C35512" w:rsidP="00222A50">
      <w:pPr>
        <w:pStyle w:val="ListBullet2"/>
        <w:rPr>
          <w:rFonts w:ascii="Arial" w:hAnsi="Arial" w:cs="Arial"/>
          <w:sz w:val="20"/>
        </w:rPr>
      </w:pPr>
      <w:r w:rsidRPr="00DC20E3">
        <w:rPr>
          <w:rFonts w:ascii="Arial" w:hAnsi="Arial" w:cs="Arial"/>
          <w:sz w:val="20"/>
        </w:rPr>
        <w:t>Statutory Accounting Principles Preamble and Statement of Concepts</w:t>
      </w:r>
      <w:r w:rsidRPr="00DC20E3">
        <w:rPr>
          <w:rStyle w:val="FootnoteReference"/>
          <w:rFonts w:ascii="Arial" w:hAnsi="Arial" w:cs="Arial"/>
          <w:sz w:val="20"/>
        </w:rPr>
        <w:footnoteReference w:id="3"/>
      </w:r>
    </w:p>
    <w:p w14:paraId="18EFA9D4" w14:textId="77777777" w:rsidR="00C35512" w:rsidRPr="00DC20E3" w:rsidRDefault="00C35512" w:rsidP="00C35512">
      <w:pPr>
        <w:pStyle w:val="Heading3"/>
        <w:ind w:left="360"/>
        <w:rPr>
          <w:rFonts w:ascii="Arial" w:hAnsi="Arial" w:cs="Arial"/>
          <w:sz w:val="20"/>
        </w:rPr>
      </w:pPr>
      <w:r w:rsidRPr="00DC20E3">
        <w:rPr>
          <w:rFonts w:ascii="Arial" w:hAnsi="Arial" w:cs="Arial"/>
          <w:sz w:val="20"/>
        </w:rPr>
        <w:t>Level 5</w:t>
      </w:r>
    </w:p>
    <w:p w14:paraId="3D52D83F" w14:textId="1493E200" w:rsidR="00C35512" w:rsidRPr="00DC20E3" w:rsidRDefault="00C35512" w:rsidP="00222A50">
      <w:pPr>
        <w:pStyle w:val="ListBullet2"/>
        <w:rPr>
          <w:rFonts w:ascii="Arial" w:hAnsi="Arial" w:cs="Arial"/>
          <w:sz w:val="20"/>
        </w:rPr>
      </w:pPr>
      <w:r w:rsidRPr="00DC20E3">
        <w:rPr>
          <w:rFonts w:ascii="Arial" w:hAnsi="Arial" w:cs="Arial"/>
          <w:sz w:val="20"/>
        </w:rPr>
        <w:t>Statutory Accounting Issue Papers</w:t>
      </w:r>
      <w:r w:rsidR="006B7528" w:rsidRPr="00DC20E3">
        <w:rPr>
          <w:rStyle w:val="FootnoteReference"/>
          <w:rFonts w:ascii="Arial" w:hAnsi="Arial" w:cs="Arial"/>
          <w:sz w:val="20"/>
        </w:rPr>
        <w:footnoteReference w:id="4"/>
      </w:r>
      <w:r w:rsidRPr="00DC20E3">
        <w:rPr>
          <w:rFonts w:ascii="Arial" w:hAnsi="Arial" w:cs="Arial"/>
          <w:sz w:val="20"/>
        </w:rPr>
        <w:t xml:space="preserve"> </w:t>
      </w:r>
    </w:p>
    <w:p w14:paraId="2E3EC580" w14:textId="77777777" w:rsidR="00C35512" w:rsidRPr="00DC20E3" w:rsidRDefault="00C35512" w:rsidP="00222A50">
      <w:pPr>
        <w:pStyle w:val="ListBullet2"/>
        <w:rPr>
          <w:rFonts w:ascii="Arial" w:hAnsi="Arial" w:cs="Arial"/>
          <w:sz w:val="20"/>
        </w:rPr>
      </w:pPr>
      <w:r w:rsidRPr="00DC20E3">
        <w:rPr>
          <w:rFonts w:ascii="Arial" w:hAnsi="Arial" w:cs="Arial"/>
          <w:sz w:val="20"/>
        </w:rPr>
        <w:t>Sources of nonauthoritative GAAP accounting guidance and literature, including: (a) practices that are widely recognized and prevalent either generally or in the industry, (b) FASB Concept Statements, (c) AICPA guidance not included in FASB Codification, (d) International Financial Reporting Standards, (e) Pronouncements of professional associations or regulatory agencies, (f) Technical Information Service Inquiries and Replies included in the AICPA Technical Practice Aids, and (g) Accounting textbooks, handbooks and articles</w:t>
      </w:r>
    </w:p>
    <w:p w14:paraId="55D210DE" w14:textId="2F55E0CE" w:rsidR="00C35512" w:rsidRPr="00C46556" w:rsidRDefault="00C35512" w:rsidP="006B7528">
      <w:pPr>
        <w:pStyle w:val="ListContinue"/>
        <w:widowControl w:val="0"/>
        <w:numPr>
          <w:ilvl w:val="0"/>
          <w:numId w:val="0"/>
        </w:numPr>
        <w:ind w:left="360"/>
        <w:rPr>
          <w:rFonts w:ascii="Arial" w:hAnsi="Arial" w:cs="Arial"/>
          <w:sz w:val="20"/>
        </w:rPr>
      </w:pPr>
      <w:r w:rsidRPr="00C46556">
        <w:rPr>
          <w:rFonts w:ascii="Arial" w:hAnsi="Arial" w:cs="Arial"/>
          <w:sz w:val="20"/>
        </w:rPr>
        <w:t>43.</w:t>
      </w:r>
      <w:r w:rsidRPr="00C46556">
        <w:rPr>
          <w:rFonts w:ascii="Arial" w:hAnsi="Arial" w:cs="Arial"/>
          <w:sz w:val="20"/>
        </w:rPr>
        <w:tab/>
      </w:r>
      <w:r w:rsidR="00DC20E3">
        <w:rPr>
          <w:rFonts w:ascii="Arial" w:hAnsi="Arial" w:cs="Arial"/>
          <w:sz w:val="20"/>
        </w:rPr>
        <w:tab/>
      </w:r>
      <w:r w:rsidRPr="00C46556">
        <w:rPr>
          <w:rFonts w:ascii="Arial" w:hAnsi="Arial" w:cs="Arial"/>
          <w:sz w:val="20"/>
        </w:rPr>
        <w:t>If the accounting treatment of a transaction or event is not specified by the SSAPs, preparers, regulators and auditors of statutory financial statements should consider whether the accounting treatment is specified by another source of established statutory accounting principles. If an established statutory accounting principle from one or more sources in Level 2 or 3 is relevant to the circumstances, the preparer, regulator or auditor should apply such principle. If there is a conflict between statutory accounting principles from one or more sources in Level 2 or 3, the preparer, regulator or auditor should follow the treatment specified by the source in the higher level—that is, follow Level 2 treatment over Level 3</w:t>
      </w:r>
      <w:ins w:id="8" w:author="Gann, Julie" w:date="2025-02-27T10:25:00Z" w16du:dateUtc="2025-02-27T16:25:00Z">
        <w:r w:rsidR="000D2FAA" w:rsidRPr="00346D57">
          <w:rPr>
            <w:rFonts w:ascii="Arial" w:hAnsi="Arial" w:cs="Arial"/>
            <w:sz w:val="20"/>
            <w:vertAlign w:val="superscript"/>
          </w:rPr>
          <w:t>FN</w:t>
        </w:r>
      </w:ins>
      <w:r w:rsidRPr="00C46556">
        <w:rPr>
          <w:rFonts w:ascii="Arial" w:hAnsi="Arial" w:cs="Arial"/>
          <w:sz w:val="20"/>
        </w:rPr>
        <w:t xml:space="preserve">. Revisions to guidance in accordance with additions or revisions to the NAIC statutory hierarchy should be accounted for as a change in accounting principle in accordance with </w:t>
      </w:r>
      <w:r w:rsidRPr="00C46556">
        <w:rPr>
          <w:rFonts w:ascii="Arial" w:hAnsi="Arial" w:cs="Arial"/>
          <w:i/>
          <w:sz w:val="20"/>
        </w:rPr>
        <w:t>SSAP No. 3—Accounting Changes and Corrections of Errors</w:t>
      </w:r>
      <w:r w:rsidRPr="00C46556">
        <w:rPr>
          <w:rFonts w:ascii="Arial" w:hAnsi="Arial" w:cs="Arial"/>
          <w:sz w:val="20"/>
        </w:rPr>
        <w:t xml:space="preserve">. </w:t>
      </w:r>
    </w:p>
    <w:p w14:paraId="4BAA3D7F" w14:textId="2939CEA9" w:rsidR="004A3CFD" w:rsidRPr="00DC20E3" w:rsidRDefault="000D2FAA" w:rsidP="00346D57">
      <w:pPr>
        <w:ind w:left="720"/>
        <w:jc w:val="both"/>
        <w:rPr>
          <w:ins w:id="9" w:author="Gann, Julie" w:date="2025-02-27T10:26:00Z" w16du:dateUtc="2025-02-27T16:26:00Z"/>
          <w:rFonts w:ascii="Arial" w:hAnsi="Arial" w:cs="Arial"/>
          <w:sz w:val="20"/>
          <w:szCs w:val="20"/>
        </w:rPr>
      </w:pPr>
      <w:ins w:id="10" w:author="Gann, Julie" w:date="2025-02-27T10:25:00Z" w16du:dateUtc="2025-02-27T16:25:00Z">
        <w:r w:rsidRPr="00DC20E3">
          <w:rPr>
            <w:rFonts w:ascii="Arial" w:hAnsi="Arial" w:cs="Arial"/>
            <w:sz w:val="20"/>
            <w:szCs w:val="20"/>
          </w:rPr>
          <w:t>New FN</w:t>
        </w:r>
      </w:ins>
      <w:ins w:id="11" w:author="Gann, Julie" w:date="2025-02-27T10:26:00Z" w16du:dateUtc="2025-02-27T16:26:00Z">
        <w:r w:rsidRPr="00DC20E3">
          <w:rPr>
            <w:rFonts w:ascii="Arial" w:hAnsi="Arial" w:cs="Arial"/>
            <w:sz w:val="20"/>
            <w:szCs w:val="20"/>
          </w:rPr>
          <w:t xml:space="preserve">: </w:t>
        </w:r>
      </w:ins>
      <w:ins w:id="12" w:author="Gann, Julie" w:date="2025-02-27T10:26:00Z">
        <w:r w:rsidR="00305FF6" w:rsidRPr="00DC20E3">
          <w:rPr>
            <w:rFonts w:ascii="Arial" w:hAnsi="Arial" w:cs="Arial"/>
            <w:sz w:val="20"/>
            <w:szCs w:val="20"/>
          </w:rPr>
          <w:t>With the inclusion of issue papers in Level 5, issue papers shall only be used and applied as authoritative guidance if they do not conflict with other sources of statutory guidance. Please also note that guidance or portions of guidance in issues papers may have been superseded by more current guidance in SSAPs.</w:t>
        </w:r>
      </w:ins>
    </w:p>
    <w:p w14:paraId="36FB5DEF" w14:textId="77777777" w:rsidR="00305FF6" w:rsidRDefault="00305FF6" w:rsidP="00506D54">
      <w:pPr>
        <w:jc w:val="both"/>
        <w:rPr>
          <w:sz w:val="22"/>
          <w:szCs w:val="22"/>
        </w:rPr>
      </w:pPr>
    </w:p>
    <w:p w14:paraId="3C36E82E" w14:textId="77777777" w:rsidR="009C2655" w:rsidRDefault="009C2655" w:rsidP="009C2655">
      <w:pPr>
        <w:rPr>
          <w:bCs/>
          <w:sz w:val="22"/>
          <w:szCs w:val="22"/>
        </w:rPr>
      </w:pPr>
      <w:r>
        <w:rPr>
          <w:b/>
          <w:sz w:val="22"/>
          <w:szCs w:val="22"/>
        </w:rPr>
        <w:t>Status:</w:t>
      </w:r>
    </w:p>
    <w:p w14:paraId="2216AB43" w14:textId="1A0CA8AE" w:rsidR="009C2655" w:rsidRDefault="009C2655" w:rsidP="009C2655">
      <w:pPr>
        <w:jc w:val="both"/>
        <w:rPr>
          <w:sz w:val="22"/>
          <w:szCs w:val="22"/>
        </w:rPr>
      </w:pPr>
      <w:r>
        <w:rPr>
          <w:bCs/>
          <w:sz w:val="22"/>
          <w:szCs w:val="22"/>
        </w:rPr>
        <w:t xml:space="preserve">On March 24, 2025, </w:t>
      </w:r>
      <w:r w:rsidRPr="00417E75">
        <w:rPr>
          <w:bCs/>
          <w:sz w:val="22"/>
          <w:szCs w:val="22"/>
        </w:rPr>
        <w:t>the Statutory Accounting Principles (E) Working Group exposed</w:t>
      </w:r>
      <w:r>
        <w:rPr>
          <w:bCs/>
          <w:sz w:val="22"/>
          <w:szCs w:val="22"/>
        </w:rPr>
        <w:t xml:space="preserve"> editorial revisions to the Preamble which revises</w:t>
      </w:r>
      <w:r w:rsidRPr="009C2655">
        <w:rPr>
          <w:bCs/>
          <w:sz w:val="22"/>
          <w:szCs w:val="22"/>
        </w:rPr>
        <w:t xml:space="preserve"> footnotes to Preamble paragraphs 42-43 for the statutory hierarchy to further clarify treatment of issue papers in Level 5 and reference SEC rules and interpretations as sources of authoritative U.S. GAAP for SEC registrants.</w:t>
      </w:r>
    </w:p>
    <w:p w14:paraId="77AB3D81" w14:textId="77777777" w:rsidR="009C2655" w:rsidRPr="00506D54" w:rsidRDefault="009C2655" w:rsidP="00506D54">
      <w:pPr>
        <w:jc w:val="both"/>
        <w:rPr>
          <w:sz w:val="22"/>
          <w:szCs w:val="22"/>
        </w:rPr>
      </w:pPr>
    </w:p>
    <w:bookmarkStart w:id="13" w:name="_Hlk64525278"/>
    <w:bookmarkEnd w:id="0"/>
    <w:p w14:paraId="33347A16" w14:textId="231B1AC1" w:rsidR="00D33204" w:rsidRPr="00485700" w:rsidRDefault="00471CA7" w:rsidP="00B7207D">
      <w:pPr>
        <w:pStyle w:val="ListNumber"/>
        <w:numPr>
          <w:ilvl w:val="0"/>
          <w:numId w:val="0"/>
        </w:numPr>
        <w:spacing w:after="220"/>
        <w:jc w:val="both"/>
        <w:rPr>
          <w:rFonts w:ascii="Arial" w:hAnsi="Arial" w:cs="Arial"/>
          <w:sz w:val="16"/>
        </w:rPr>
      </w:pPr>
      <w:r w:rsidRPr="00485700">
        <w:rPr>
          <w:sz w:val="16"/>
          <w:szCs w:val="32"/>
        </w:rPr>
        <w:fldChar w:fldCharType="begin"/>
      </w:r>
      <w:r w:rsidRPr="00485700">
        <w:rPr>
          <w:sz w:val="16"/>
          <w:szCs w:val="32"/>
        </w:rPr>
        <w:instrText xml:space="preserve"> FILENAME  \p  \* MERGEFORMAT </w:instrText>
      </w:r>
      <w:r w:rsidRPr="00485700">
        <w:rPr>
          <w:sz w:val="16"/>
          <w:szCs w:val="32"/>
        </w:rPr>
        <w:fldChar w:fldCharType="separate"/>
      </w:r>
      <w:r w:rsidR="005224E2">
        <w:rPr>
          <w:noProof/>
          <w:sz w:val="16"/>
          <w:szCs w:val="32"/>
        </w:rPr>
        <w:t>https://naiconline.sharepoint.com/teams/FRSStatutoryAccounting/National Meetings/A. National Meeting Materials/2025/12-9-25 Fall National Meeting/Hearing/04 - 25-12EP Spring 2025.docx</w:t>
      </w:r>
      <w:r w:rsidRPr="00485700">
        <w:rPr>
          <w:sz w:val="16"/>
          <w:szCs w:val="32"/>
        </w:rPr>
        <w:fldChar w:fldCharType="end"/>
      </w:r>
      <w:bookmarkEnd w:id="13"/>
    </w:p>
    <w:sectPr w:rsidR="00D33204" w:rsidRPr="00485700" w:rsidSect="0074195B">
      <w:headerReference w:type="even" r:id="rId11"/>
      <w:headerReference w:type="default" r:id="rId12"/>
      <w:footerReference w:type="even" r:id="rId13"/>
      <w:footerReference w:type="default" r:id="rId1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21ACB" w14:textId="77777777" w:rsidR="008A31D6" w:rsidRDefault="008A31D6" w:rsidP="00E678F8">
      <w:r>
        <w:separator/>
      </w:r>
    </w:p>
  </w:endnote>
  <w:endnote w:type="continuationSeparator" w:id="0">
    <w:p w14:paraId="67993E8E" w14:textId="77777777" w:rsidR="008A31D6" w:rsidRDefault="008A31D6" w:rsidP="00E678F8">
      <w:r>
        <w:continuationSeparator/>
      </w:r>
    </w:p>
  </w:endnote>
  <w:endnote w:type="continuationNotice" w:id="1">
    <w:p w14:paraId="43EE1BBE" w14:textId="77777777" w:rsidR="008A31D6" w:rsidRDefault="008A31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A9456" w14:textId="77777777" w:rsidR="00AF4878" w:rsidRPr="00372E9B" w:rsidRDefault="00AF4878" w:rsidP="00397240">
    <w:pPr>
      <w:pStyle w:val="FooterEven"/>
      <w:ind w:right="-720"/>
      <w:jc w:val="left"/>
    </w:pPr>
    <w:r w:rsidRPr="00531DF1">
      <w:tab/>
    </w:r>
    <w:r w:rsidRPr="00372E9B">
      <w:t>1–</w:t>
    </w:r>
    <w:r w:rsidRPr="00372E9B">
      <w:rPr>
        <w:rStyle w:val="PageNumber"/>
      </w:rPr>
      <w:fldChar w:fldCharType="begin"/>
    </w:r>
    <w:r w:rsidRPr="00372E9B">
      <w:rPr>
        <w:rStyle w:val="PageNumber"/>
      </w:rPr>
      <w:instrText xml:space="preserve"> PAGE </w:instrText>
    </w:r>
    <w:r w:rsidRPr="00372E9B">
      <w:rPr>
        <w:rStyle w:val="PageNumber"/>
      </w:rPr>
      <w:fldChar w:fldCharType="separate"/>
    </w:r>
    <w:r>
      <w:rPr>
        <w:rStyle w:val="PageNumber"/>
        <w:noProof/>
      </w:rPr>
      <w:t>10</w:t>
    </w:r>
    <w:r w:rsidRPr="00372E9B">
      <w:rPr>
        <w:rStyle w:val="PageNumber"/>
      </w:rPr>
      <w:fldChar w:fldCharType="end"/>
    </w:r>
  </w:p>
  <w:p w14:paraId="522A6712" w14:textId="77777777" w:rsidR="00AF4878" w:rsidRDefault="00AF4878"/>
  <w:p w14:paraId="621FA113" w14:textId="77777777" w:rsidR="00AF4878" w:rsidRDefault="00AF4878"/>
  <w:p w14:paraId="34387922" w14:textId="77777777" w:rsidR="00AF4878" w:rsidRDefault="00AF4878"/>
  <w:p w14:paraId="73079084" w14:textId="77777777" w:rsidR="00AF4878" w:rsidRDefault="00AF4878"/>
  <w:p w14:paraId="2C3ABD08" w14:textId="77777777" w:rsidR="00AF4878" w:rsidRDefault="00AF487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78BC4" w14:textId="07AAE6EE" w:rsidR="00AF4878" w:rsidRPr="00531DF1" w:rsidRDefault="00AF4878" w:rsidP="00486679">
    <w:pPr>
      <w:pStyle w:val="Footer"/>
      <w:tabs>
        <w:tab w:val="clear" w:pos="4680"/>
        <w:tab w:val="center" w:pos="5040"/>
      </w:tabs>
    </w:pPr>
    <w:r w:rsidRPr="000E471C">
      <w:rPr>
        <w:sz w:val="20"/>
        <w:szCs w:val="20"/>
      </w:rPr>
      <w:t xml:space="preserve">© </w:t>
    </w:r>
    <w:r>
      <w:rPr>
        <w:sz w:val="20"/>
        <w:szCs w:val="20"/>
      </w:rPr>
      <w:t>202</w:t>
    </w:r>
    <w:r w:rsidR="00943FC1">
      <w:rPr>
        <w:sz w:val="20"/>
        <w:szCs w:val="20"/>
      </w:rPr>
      <w:t>5</w:t>
    </w:r>
    <w:r w:rsidRPr="000E471C">
      <w:rPr>
        <w:sz w:val="20"/>
        <w:szCs w:val="20"/>
      </w:rPr>
      <w:t xml:space="preserve"> National Association of Insurance Commissioners </w:t>
    </w:r>
    <w:r>
      <w:rPr>
        <w:sz w:val="20"/>
        <w:szCs w:val="20"/>
      </w:rPr>
      <w:tab/>
    </w:r>
    <w:r w:rsidRPr="000E471C">
      <w:rPr>
        <w:sz w:val="20"/>
        <w:szCs w:val="20"/>
      </w:rPr>
      <w:fldChar w:fldCharType="begin"/>
    </w:r>
    <w:r w:rsidRPr="000E471C">
      <w:rPr>
        <w:sz w:val="20"/>
        <w:szCs w:val="20"/>
      </w:rPr>
      <w:instrText xml:space="preserve"> PAGE   \* MERGEFORMAT </w:instrText>
    </w:r>
    <w:r w:rsidRPr="000E471C">
      <w:rPr>
        <w:sz w:val="20"/>
        <w:szCs w:val="20"/>
      </w:rPr>
      <w:fldChar w:fldCharType="separate"/>
    </w:r>
    <w:r>
      <w:rPr>
        <w:noProof/>
        <w:sz w:val="20"/>
        <w:szCs w:val="20"/>
      </w:rPr>
      <w:t>7</w:t>
    </w:r>
    <w:r w:rsidRPr="000E471C">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9E30A" w14:textId="77777777" w:rsidR="008A31D6" w:rsidRDefault="008A31D6" w:rsidP="00E678F8">
      <w:r>
        <w:separator/>
      </w:r>
    </w:p>
  </w:footnote>
  <w:footnote w:type="continuationSeparator" w:id="0">
    <w:p w14:paraId="35ABD674" w14:textId="77777777" w:rsidR="008A31D6" w:rsidRDefault="008A31D6" w:rsidP="00E678F8">
      <w:r>
        <w:continuationSeparator/>
      </w:r>
    </w:p>
  </w:footnote>
  <w:footnote w:type="continuationNotice" w:id="1">
    <w:p w14:paraId="1E06B647" w14:textId="77777777" w:rsidR="008A31D6" w:rsidRDefault="008A31D6"/>
  </w:footnote>
  <w:footnote w:id="2">
    <w:p w14:paraId="76DDF0BB" w14:textId="1EDE53FA" w:rsidR="00C35512" w:rsidRDefault="00C35512" w:rsidP="006B7528">
      <w:pPr>
        <w:pStyle w:val="FootnoteText"/>
        <w:jc w:val="both"/>
        <w:rPr>
          <w:sz w:val="18"/>
          <w:szCs w:val="18"/>
        </w:rPr>
      </w:pPr>
      <w:r w:rsidRPr="001B25D4">
        <w:rPr>
          <w:rStyle w:val="FootnoteReference"/>
          <w:sz w:val="18"/>
          <w:szCs w:val="18"/>
        </w:rPr>
        <w:footnoteRef/>
      </w:r>
      <w:r w:rsidRPr="00EF4E33">
        <w:rPr>
          <w:sz w:val="18"/>
          <w:szCs w:val="18"/>
        </w:rPr>
        <w:t xml:space="preserve"> Effective September 15, 2009, the </w:t>
      </w:r>
      <w:r w:rsidRPr="00346D57">
        <w:rPr>
          <w:i/>
          <w:iCs/>
          <w:sz w:val="18"/>
          <w:szCs w:val="18"/>
        </w:rPr>
        <w:t xml:space="preserve">FASB </w:t>
      </w:r>
      <w:ins w:id="1" w:author="Gann, Julie" w:date="2025-02-27T10:26:00Z" w16du:dateUtc="2025-02-27T16:26:00Z">
        <w:r w:rsidR="00305FF6" w:rsidRPr="00346D57">
          <w:rPr>
            <w:i/>
            <w:iCs/>
            <w:sz w:val="18"/>
            <w:szCs w:val="18"/>
          </w:rPr>
          <w:t>Accounting Standards</w:t>
        </w:r>
        <w:r w:rsidR="00305FF6">
          <w:rPr>
            <w:sz w:val="18"/>
            <w:szCs w:val="18"/>
          </w:rPr>
          <w:t xml:space="preserve"> </w:t>
        </w:r>
      </w:ins>
      <w:ins w:id="2" w:author="Gann, Julie" w:date="2025-02-27T10:26:00Z">
        <w:r w:rsidR="00B42B5A" w:rsidRPr="00B42B5A">
          <w:rPr>
            <w:i/>
            <w:iCs/>
            <w:sz w:val="18"/>
            <w:szCs w:val="18"/>
          </w:rPr>
          <w:t>Codification</w:t>
        </w:r>
        <w:r w:rsidR="00B42B5A" w:rsidRPr="00B42B5A">
          <w:rPr>
            <w:sz w:val="18"/>
            <w:szCs w:val="18"/>
            <w:vertAlign w:val="superscript"/>
          </w:rPr>
          <w:t>tm</w:t>
        </w:r>
        <w:r w:rsidR="00B42B5A" w:rsidRPr="00B42B5A">
          <w:rPr>
            <w:sz w:val="18"/>
            <w:szCs w:val="18"/>
          </w:rPr>
          <w:t xml:space="preserve"> </w:t>
        </w:r>
      </w:ins>
      <w:ins w:id="3" w:author="Gann, Julie" w:date="2025-02-27T10:27:00Z" w16du:dateUtc="2025-02-27T16:27:00Z">
        <w:r w:rsidR="00B42B5A">
          <w:rPr>
            <w:sz w:val="18"/>
            <w:szCs w:val="18"/>
          </w:rPr>
          <w:t xml:space="preserve">(FASB </w:t>
        </w:r>
      </w:ins>
      <w:r w:rsidRPr="00EF4E33">
        <w:rPr>
          <w:sz w:val="18"/>
          <w:szCs w:val="18"/>
        </w:rPr>
        <w:t>Codification</w:t>
      </w:r>
      <w:ins w:id="4" w:author="Gann, Julie" w:date="2025-02-27T10:27:00Z" w16du:dateUtc="2025-02-27T16:27:00Z">
        <w:r w:rsidR="00B42B5A">
          <w:rPr>
            <w:sz w:val="18"/>
            <w:szCs w:val="18"/>
          </w:rPr>
          <w:t>)</w:t>
        </w:r>
      </w:ins>
      <w:r w:rsidRPr="00EF4E33">
        <w:rPr>
          <w:sz w:val="18"/>
          <w:szCs w:val="18"/>
        </w:rPr>
        <w:t xml:space="preserve"> is the source of authoritative U.S. generally accepted accounting principles</w:t>
      </w:r>
      <w:ins w:id="5" w:author="Gann, Julie" w:date="2025-02-27T10:27:00Z" w16du:dateUtc="2025-02-27T16:27:00Z">
        <w:r w:rsidR="00B42B5A">
          <w:rPr>
            <w:sz w:val="18"/>
            <w:szCs w:val="18"/>
          </w:rPr>
          <w:t xml:space="preserve"> (U.S. GAAP)</w:t>
        </w:r>
      </w:ins>
      <w:r w:rsidRPr="00EF4E33">
        <w:rPr>
          <w:sz w:val="18"/>
          <w:szCs w:val="18"/>
        </w:rPr>
        <w:t xml:space="preserve">. </w:t>
      </w:r>
      <w:ins w:id="6" w:author="Gann, Julie" w:date="2025-02-27T10:27:00Z">
        <w:r w:rsidR="00BA0671" w:rsidRPr="00BA0671">
          <w:rPr>
            <w:sz w:val="18"/>
            <w:szCs w:val="18"/>
          </w:rPr>
          <w:t>Rules and interpretive releases of the Securities and Exchange Commission (SEC) under authority of federal securities laws are also sources of authoritative GAAP for SEC registrants</w:t>
        </w:r>
      </w:ins>
      <w:ins w:id="7" w:author="Gann, Julie" w:date="2025-02-27T10:27:00Z" w16du:dateUtc="2025-02-27T16:27:00Z">
        <w:r w:rsidR="00BA0671">
          <w:rPr>
            <w:sz w:val="18"/>
            <w:szCs w:val="18"/>
          </w:rPr>
          <w:t xml:space="preserve">. </w:t>
        </w:r>
      </w:ins>
      <w:r w:rsidRPr="00EF4E33">
        <w:rPr>
          <w:sz w:val="18"/>
          <w:szCs w:val="18"/>
        </w:rPr>
        <w:t>As of that date, the FASB Codification superseded all then-existing non-SEC accounting and reporting standards. All other nongrandfathered, non-SEC accounting literature not included in the FASB Codification is nonauthoritative.</w:t>
      </w:r>
      <w:r>
        <w:rPr>
          <w:sz w:val="18"/>
          <w:szCs w:val="18"/>
        </w:rPr>
        <w:t xml:space="preserve"> As of September 15, 2009, AICPA Statements of Position are no longer reviewed as part of the statutory maintenance process as they are no longer considered authoritative GAAP literature. If the AICPA were to address an issue that affects the FASB Codification, an accounting standard update (ASU) would be issued and reviewed for applicability to statutory accounting.</w:t>
      </w:r>
    </w:p>
    <w:p w14:paraId="3AB29E01" w14:textId="77777777" w:rsidR="006B7528" w:rsidRPr="00EF4E33" w:rsidRDefault="006B7528" w:rsidP="00C35512">
      <w:pPr>
        <w:pStyle w:val="FootnoteText"/>
        <w:jc w:val="both"/>
        <w:rPr>
          <w:sz w:val="18"/>
          <w:szCs w:val="18"/>
        </w:rPr>
      </w:pPr>
    </w:p>
  </w:footnote>
  <w:footnote w:id="3">
    <w:p w14:paraId="3B693F34" w14:textId="77777777" w:rsidR="00C35512" w:rsidRPr="00EF4E33" w:rsidRDefault="00C35512" w:rsidP="00C35512">
      <w:pPr>
        <w:jc w:val="both"/>
        <w:rPr>
          <w:sz w:val="18"/>
          <w:szCs w:val="18"/>
        </w:rPr>
      </w:pPr>
      <w:r w:rsidRPr="00F93B0F">
        <w:rPr>
          <w:rStyle w:val="FootnoteReference"/>
          <w:sz w:val="18"/>
          <w:szCs w:val="18"/>
        </w:rPr>
        <w:footnoteRef/>
      </w:r>
      <w:r w:rsidRPr="00F93B0F">
        <w:rPr>
          <w:sz w:val="18"/>
          <w:szCs w:val="18"/>
          <w:vertAlign w:val="superscript"/>
        </w:rPr>
        <w:t xml:space="preserve"> </w:t>
      </w:r>
      <w:r w:rsidRPr="00EF4E33">
        <w:rPr>
          <w:sz w:val="18"/>
          <w:szCs w:val="18"/>
        </w:rPr>
        <w:t xml:space="preserve">The Statutory Accounting Principles Statement of Concepts incorporates by reference FASB Concepts Statements Five and </w:t>
      </w:r>
      <w:r>
        <w:rPr>
          <w:sz w:val="18"/>
          <w:szCs w:val="18"/>
        </w:rPr>
        <w:t>Eight</w:t>
      </w:r>
      <w:r w:rsidRPr="00EF4E33">
        <w:rPr>
          <w:sz w:val="18"/>
          <w:szCs w:val="18"/>
        </w:rPr>
        <w:t xml:space="preserve"> to the extent they do not conflict with the concepts outlined in the statement. However, for purposes of applying this hierarchy the FASB Concepts Statements shall be included in Level 5 and only those concepts unique to statutory accounting as stated in the statement are included in Level 4.</w:t>
      </w:r>
    </w:p>
    <w:p w14:paraId="4FAA7EBD" w14:textId="77777777" w:rsidR="00C35512" w:rsidRDefault="00C35512" w:rsidP="00C35512">
      <w:pPr>
        <w:pStyle w:val="FootnoteText"/>
      </w:pPr>
    </w:p>
  </w:footnote>
  <w:footnote w:id="4">
    <w:p w14:paraId="31EE5EDE" w14:textId="65964271" w:rsidR="006B7528" w:rsidRDefault="006B7528">
      <w:pPr>
        <w:pStyle w:val="FootnoteText"/>
      </w:pPr>
      <w:r w:rsidRPr="006B7528">
        <w:rPr>
          <w:sz w:val="18"/>
          <w:szCs w:val="18"/>
        </w:rPr>
        <w:footnoteRef/>
      </w:r>
      <w:r w:rsidRPr="006B7528">
        <w:rPr>
          <w:sz w:val="18"/>
          <w:szCs w:val="18"/>
        </w:rPr>
        <w:t xml:space="preserve"> With inclusion of Level 5, issue papers shall only be used and applied as authoritative guidance if they do not conflict with other sources of statutory guidance.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76DD8" w14:textId="77777777" w:rsidR="00AF4878" w:rsidRPr="00372E9B" w:rsidRDefault="00AF4878" w:rsidP="00397240">
    <w:pPr>
      <w:pStyle w:val="HeaderEven"/>
      <w:ind w:right="-720"/>
    </w:pPr>
    <w:r w:rsidRPr="00372E9B">
      <w:t>SSAP No. 1</w:t>
    </w:r>
    <w:r w:rsidRPr="00372E9B">
      <w:tab/>
      <w:t>Statement of Statutory Accounting Principles</w:t>
    </w:r>
  </w:p>
  <w:p w14:paraId="1263D541" w14:textId="77777777" w:rsidR="00AF4878" w:rsidRDefault="00AF4878"/>
  <w:p w14:paraId="28F7472E" w14:textId="77777777" w:rsidR="00AF4878" w:rsidRDefault="00AF4878"/>
  <w:p w14:paraId="473F08B7" w14:textId="77777777" w:rsidR="00AF4878" w:rsidRDefault="00AF4878"/>
  <w:p w14:paraId="41D4CABD" w14:textId="77777777" w:rsidR="00AF4878" w:rsidRDefault="00AF4878"/>
  <w:p w14:paraId="2DD789F4" w14:textId="77777777" w:rsidR="00AF4878" w:rsidRDefault="00AF48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E50A2" w14:textId="757EE785" w:rsidR="00943FC1" w:rsidRPr="00943FC1" w:rsidRDefault="005224E2" w:rsidP="00C949F7">
    <w:pPr>
      <w:pStyle w:val="Header"/>
      <w:jc w:val="right"/>
      <w:rPr>
        <w:b/>
        <w:sz w:val="20"/>
      </w:rPr>
    </w:pPr>
    <w:r>
      <w:rPr>
        <w:b/>
        <w:sz w:val="20"/>
      </w:rPr>
      <w:t>Attachment 4</w:t>
    </w:r>
  </w:p>
  <w:p w14:paraId="127775AF" w14:textId="418712B1" w:rsidR="00AF4878" w:rsidRPr="00F04F9A" w:rsidRDefault="00AF4878" w:rsidP="00C949F7">
    <w:pPr>
      <w:pStyle w:val="Header"/>
      <w:jc w:val="right"/>
      <w:rPr>
        <w:bCs/>
        <w:sz w:val="20"/>
      </w:rPr>
    </w:pPr>
    <w:r w:rsidRPr="00F04F9A">
      <w:rPr>
        <w:bCs/>
        <w:sz w:val="20"/>
      </w:rPr>
      <w:t>Ref #20</w:t>
    </w:r>
    <w:r w:rsidR="00247000">
      <w:rPr>
        <w:bCs/>
        <w:sz w:val="20"/>
      </w:rPr>
      <w:t>2</w:t>
    </w:r>
    <w:r w:rsidR="00943FC1">
      <w:rPr>
        <w:bCs/>
        <w:sz w:val="20"/>
      </w:rPr>
      <w:t>5</w:t>
    </w:r>
    <w:r w:rsidR="00247000">
      <w:rPr>
        <w:bCs/>
        <w:sz w:val="20"/>
      </w:rPr>
      <w:t>-</w:t>
    </w:r>
    <w:r w:rsidR="00943FC1">
      <w:rPr>
        <w:bCs/>
        <w:sz w:val="20"/>
      </w:rPr>
      <w:t>12</w:t>
    </w:r>
    <w:r>
      <w:rPr>
        <w:bCs/>
        <w:sz w:val="20"/>
      </w:rPr>
      <w: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302D444"/>
    <w:lvl w:ilvl="0">
      <w:start w:val="1"/>
      <w:numFmt w:val="decimal"/>
      <w:pStyle w:val="ListNumber"/>
      <w:lvlText w:val="%1."/>
      <w:lvlJc w:val="left"/>
      <w:pPr>
        <w:tabs>
          <w:tab w:val="num" w:pos="360"/>
        </w:tabs>
        <w:ind w:left="360" w:hanging="360"/>
      </w:pPr>
    </w:lvl>
  </w:abstractNum>
  <w:abstractNum w:abstractNumId="1" w15:restartNumberingAfterBreak="0">
    <w:nsid w:val="003776B5"/>
    <w:multiLevelType w:val="hybridMultilevel"/>
    <w:tmpl w:val="885A5EAA"/>
    <w:lvl w:ilvl="0" w:tplc="B50284D6">
      <w:start w:val="130"/>
      <w:numFmt w:val="decimal"/>
      <w:lvlText w:val="%1."/>
      <w:lvlJc w:val="left"/>
      <w:pPr>
        <w:ind w:left="1860" w:hanging="4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13F6C9B"/>
    <w:multiLevelType w:val="hybridMultilevel"/>
    <w:tmpl w:val="726E7ACE"/>
    <w:lvl w:ilvl="0" w:tplc="B9DE2D74">
      <w:start w:val="1"/>
      <w:numFmt w:val="lowerLetter"/>
      <w:pStyle w:val="ListNumber2"/>
      <w:lvlText w:val="%1."/>
      <w:lvlJc w:val="left"/>
      <w:pPr>
        <w:tabs>
          <w:tab w:val="num" w:pos="-720"/>
        </w:tabs>
        <w:ind w:left="720" w:hanging="72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15:restartNumberingAfterBreak="0">
    <w:nsid w:val="01FF3D97"/>
    <w:multiLevelType w:val="hybridMultilevel"/>
    <w:tmpl w:val="4C862D44"/>
    <w:lvl w:ilvl="0" w:tplc="0409000F">
      <w:start w:val="4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FF1B52"/>
    <w:multiLevelType w:val="singleLevel"/>
    <w:tmpl w:val="AA0ADE44"/>
    <w:lvl w:ilvl="0">
      <w:start w:val="33"/>
      <w:numFmt w:val="decimal"/>
      <w:lvlText w:val="%1."/>
      <w:lvlJc w:val="left"/>
      <w:pPr>
        <w:tabs>
          <w:tab w:val="num" w:pos="0"/>
        </w:tabs>
        <w:ind w:left="0" w:firstLine="0"/>
      </w:pPr>
      <w:rPr>
        <w:rFonts w:ascii="Times New Roman" w:hAnsi="Times New Roman" w:hint="default"/>
        <w:b w:val="0"/>
        <w:i w:val="0"/>
        <w:sz w:val="22"/>
      </w:rPr>
    </w:lvl>
  </w:abstractNum>
  <w:abstractNum w:abstractNumId="5" w15:restartNumberingAfterBreak="0">
    <w:nsid w:val="03B727A9"/>
    <w:multiLevelType w:val="hybridMultilevel"/>
    <w:tmpl w:val="A13C0854"/>
    <w:lvl w:ilvl="0" w:tplc="B37870F4">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7B03CE"/>
    <w:multiLevelType w:val="hybridMultilevel"/>
    <w:tmpl w:val="79DA2E0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4E0D51"/>
    <w:multiLevelType w:val="hybridMultilevel"/>
    <w:tmpl w:val="208C1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CA5C38"/>
    <w:multiLevelType w:val="hybridMultilevel"/>
    <w:tmpl w:val="D5C4826E"/>
    <w:lvl w:ilvl="0" w:tplc="842AE8EA">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B43B84"/>
    <w:multiLevelType w:val="singleLevel"/>
    <w:tmpl w:val="EF401BEC"/>
    <w:lvl w:ilvl="0">
      <w:start w:val="1"/>
      <w:numFmt w:val="lowerLetter"/>
      <w:lvlText w:val="%1."/>
      <w:legacy w:legacy="1" w:legacySpace="0" w:legacyIndent="720"/>
      <w:lvlJc w:val="left"/>
      <w:pPr>
        <w:ind w:left="1440" w:hanging="720"/>
      </w:pPr>
    </w:lvl>
  </w:abstractNum>
  <w:abstractNum w:abstractNumId="10" w15:restartNumberingAfterBreak="0">
    <w:nsid w:val="0D3141A8"/>
    <w:multiLevelType w:val="hybridMultilevel"/>
    <w:tmpl w:val="0B74C834"/>
    <w:lvl w:ilvl="0" w:tplc="CCB0F7FE">
      <w:start w:val="1"/>
      <w:numFmt w:val="decimal"/>
      <w:pStyle w:val="no1"/>
      <w:lvlText w:val="%1."/>
      <w:lvlJc w:val="left"/>
      <w:pPr>
        <w:tabs>
          <w:tab w:val="num" w:pos="720"/>
        </w:tabs>
        <w:ind w:left="72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5D23FFE"/>
    <w:multiLevelType w:val="multilevel"/>
    <w:tmpl w:val="24482ADC"/>
    <w:lvl w:ilvl="0">
      <w:start w:val="1"/>
      <w:numFmt w:val="decimal"/>
      <w:lvlText w:val="%1."/>
      <w:lvlJc w:val="left"/>
      <w:pPr>
        <w:ind w:left="0" w:firstLine="0"/>
      </w:pPr>
      <w:rPr>
        <w:rFonts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16480729"/>
    <w:multiLevelType w:val="singleLevel"/>
    <w:tmpl w:val="0CAEB214"/>
    <w:lvl w:ilvl="0">
      <w:start w:val="1"/>
      <w:numFmt w:val="decimal"/>
      <w:lvlText w:val="%1."/>
      <w:lvlJc w:val="left"/>
      <w:pPr>
        <w:tabs>
          <w:tab w:val="num" w:pos="720"/>
        </w:tabs>
        <w:ind w:left="720" w:hanging="720"/>
      </w:pPr>
    </w:lvl>
  </w:abstractNum>
  <w:abstractNum w:abstractNumId="13" w15:restartNumberingAfterBreak="0">
    <w:nsid w:val="176D73B6"/>
    <w:multiLevelType w:val="hybridMultilevel"/>
    <w:tmpl w:val="D2DCC884"/>
    <w:lvl w:ilvl="0" w:tplc="2062C1B8">
      <w:start w:val="1"/>
      <w:numFmt w:val="decimal"/>
      <w:lvlText w:val="%1."/>
      <w:lvlJc w:val="left"/>
      <w:pPr>
        <w:tabs>
          <w:tab w:val="num" w:pos="720"/>
        </w:tabs>
        <w:ind w:left="720" w:firstLine="0"/>
      </w:pPr>
      <w:rPr>
        <w:rFonts w:ascii="Times New Roman" w:hAnsi="Times New Roman"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89B1BDD"/>
    <w:multiLevelType w:val="hybridMultilevel"/>
    <w:tmpl w:val="1A42BEA0"/>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9BB3E20"/>
    <w:multiLevelType w:val="hybridMultilevel"/>
    <w:tmpl w:val="31F00CEA"/>
    <w:lvl w:ilvl="0" w:tplc="DC8EC3A6">
      <w:start w:val="1"/>
      <w:numFmt w:val="decimal"/>
      <w:lvlText w:val="%1."/>
      <w:lvlJc w:val="left"/>
      <w:pPr>
        <w:ind w:left="720" w:hanging="720"/>
      </w:pPr>
      <w:rPr>
        <w:rFonts w:ascii="Times New Roman" w:hAnsi="Times New Roman" w:hint="default"/>
        <w:b w:val="0"/>
        <w:bCs w:val="0"/>
        <w:i w:val="0"/>
        <w:iCs w:val="0"/>
        <w:color w:val="auto"/>
        <w:sz w:val="22"/>
      </w:rPr>
    </w:lvl>
    <w:lvl w:ilvl="1" w:tplc="EB4679B0">
      <w:start w:val="1"/>
      <w:numFmt w:val="lowerLetter"/>
      <w:lvlText w:val="%2."/>
      <w:lvlJc w:val="left"/>
      <w:pPr>
        <w:ind w:left="1440" w:hanging="720"/>
      </w:pPr>
      <w:rPr>
        <w:rFonts w:ascii="Times New Roman" w:hAnsi="Times New Roman" w:cs="Times New Roman" w:hint="default"/>
        <w:sz w:val="22"/>
        <w:szCs w:val="22"/>
      </w:rPr>
    </w:lvl>
    <w:lvl w:ilvl="2" w:tplc="0409000F">
      <w:start w:val="1"/>
      <w:numFmt w:val="decimal"/>
      <w:lvlText w:val="%3."/>
      <w:lvlJc w:val="left"/>
      <w:pPr>
        <w:ind w:left="1980" w:hanging="36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A6B3D26"/>
    <w:multiLevelType w:val="hybridMultilevel"/>
    <w:tmpl w:val="9AC4ECC0"/>
    <w:lvl w:ilvl="0" w:tplc="0B3C547E">
      <w:start w:val="1"/>
      <w:numFmt w:val="decimal"/>
      <w:pStyle w:val="BodyText3"/>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AE32FBC"/>
    <w:multiLevelType w:val="hybridMultilevel"/>
    <w:tmpl w:val="DDFEEFF4"/>
    <w:lvl w:ilvl="0" w:tplc="E5EACEFA">
      <w:start w:val="1"/>
      <w:numFmt w:val="lowerRoman"/>
      <w:lvlText w:val="%1."/>
      <w:lvlJc w:val="left"/>
      <w:pPr>
        <w:ind w:left="1440" w:hanging="360"/>
      </w:pPr>
      <w:rPr>
        <w:rFonts w:hint="default"/>
        <w:spacing w:val="-1"/>
        <w:w w:val="99"/>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BA65385"/>
    <w:multiLevelType w:val="hybridMultilevel"/>
    <w:tmpl w:val="343C3B6C"/>
    <w:lvl w:ilvl="0" w:tplc="21ECCAF4">
      <w:start w:val="1"/>
      <w:numFmt w:val="decimal"/>
      <w:lvlText w:val="%1."/>
      <w:lvlJc w:val="left"/>
      <w:pPr>
        <w:ind w:left="72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2C04E5"/>
    <w:multiLevelType w:val="hybridMultilevel"/>
    <w:tmpl w:val="F586A89A"/>
    <w:lvl w:ilvl="0" w:tplc="D3C6DCFA">
      <w:start w:val="1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953A89"/>
    <w:multiLevelType w:val="hybridMultilevel"/>
    <w:tmpl w:val="9A94C4E8"/>
    <w:lvl w:ilvl="0" w:tplc="26143E98">
      <w:start w:val="1"/>
      <w:numFmt w:val="bullet"/>
      <w:lvlText w:val=""/>
      <w:lvlJc w:val="left"/>
      <w:pPr>
        <w:tabs>
          <w:tab w:val="num" w:pos="1080"/>
        </w:tabs>
        <w:ind w:left="1080" w:hanging="360"/>
      </w:pPr>
      <w:rPr>
        <w:rFonts w:ascii="Symbol" w:hAnsi="Symbol" w:hint="default"/>
        <w:sz w:val="20"/>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1CDC54F1"/>
    <w:multiLevelType w:val="hybridMultilevel"/>
    <w:tmpl w:val="E0DCDAF2"/>
    <w:lvl w:ilvl="0" w:tplc="0409000F">
      <w:start w:val="3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EFD7AA7"/>
    <w:multiLevelType w:val="hybridMultilevel"/>
    <w:tmpl w:val="868070EA"/>
    <w:lvl w:ilvl="0" w:tplc="3FD2A930">
      <w:start w:val="1"/>
      <w:numFmt w:val="lowerLetter"/>
      <w:lvlText w:val="%1."/>
      <w:lvlJc w:val="left"/>
      <w:pPr>
        <w:tabs>
          <w:tab w:val="num" w:pos="1080"/>
        </w:tabs>
        <w:ind w:left="1080" w:hanging="360"/>
      </w:pPr>
      <w:rPr>
        <w:rFonts w:hint="default"/>
      </w:rPr>
    </w:lvl>
    <w:lvl w:ilvl="1" w:tplc="2EFCD730">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216E3BF3"/>
    <w:multiLevelType w:val="hybridMultilevel"/>
    <w:tmpl w:val="B8E010CA"/>
    <w:lvl w:ilvl="0" w:tplc="DAE4E018">
      <w:start w:val="1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58F106F"/>
    <w:multiLevelType w:val="hybridMultilevel"/>
    <w:tmpl w:val="53A66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B40C56"/>
    <w:multiLevelType w:val="hybridMultilevel"/>
    <w:tmpl w:val="D7F8C9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6EC6604"/>
    <w:multiLevelType w:val="hybridMultilevel"/>
    <w:tmpl w:val="D11A6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1D1BF6"/>
    <w:multiLevelType w:val="hybridMultilevel"/>
    <w:tmpl w:val="BAAE2D60"/>
    <w:lvl w:ilvl="0" w:tplc="B6C656D6">
      <w:start w:val="1"/>
      <w:numFmt w:val="lowerLetter"/>
      <w:lvlText w:val="%1."/>
      <w:legacy w:legacy="1" w:legacySpace="0" w:legacyIndent="720"/>
      <w:lvlJc w:val="left"/>
      <w:pPr>
        <w:ind w:left="144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EE37F32"/>
    <w:multiLevelType w:val="hybridMultilevel"/>
    <w:tmpl w:val="E2429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08B0F08"/>
    <w:multiLevelType w:val="hybridMultilevel"/>
    <w:tmpl w:val="5DF4BC70"/>
    <w:lvl w:ilvl="0" w:tplc="B25E4C1E">
      <w:start w:val="1"/>
      <w:numFmt w:val="lowerLetter"/>
      <w:pStyle w:val="ListContinue2"/>
      <w:lvlText w:val="%1."/>
      <w:lvlJc w:val="left"/>
      <w:pPr>
        <w:tabs>
          <w:tab w:val="num" w:pos="1440"/>
        </w:tabs>
        <w:ind w:left="1440" w:hanging="720"/>
      </w:pPr>
      <w:rPr>
        <w:rFonts w:hint="default"/>
      </w:rPr>
    </w:lvl>
    <w:lvl w:ilvl="1" w:tplc="859E6592">
      <w:start w:val="18"/>
      <w:numFmt w:val="decimal"/>
      <w:lvlText w:val="%2."/>
      <w:lvlJc w:val="left"/>
      <w:pPr>
        <w:tabs>
          <w:tab w:val="num" w:pos="1440"/>
        </w:tabs>
        <w:ind w:left="1440" w:hanging="360"/>
      </w:pPr>
      <w:rPr>
        <w:rFonts w:hint="default"/>
      </w:rPr>
    </w:lvl>
    <w:lvl w:ilvl="2" w:tplc="FC563246" w:tentative="1">
      <w:start w:val="1"/>
      <w:numFmt w:val="lowerRoman"/>
      <w:lvlText w:val="%3."/>
      <w:lvlJc w:val="right"/>
      <w:pPr>
        <w:tabs>
          <w:tab w:val="num" w:pos="2160"/>
        </w:tabs>
        <w:ind w:left="2160" w:hanging="180"/>
      </w:pPr>
    </w:lvl>
    <w:lvl w:ilvl="3" w:tplc="09183C5A" w:tentative="1">
      <w:start w:val="1"/>
      <w:numFmt w:val="decimal"/>
      <w:lvlText w:val="%4."/>
      <w:lvlJc w:val="left"/>
      <w:pPr>
        <w:tabs>
          <w:tab w:val="num" w:pos="2880"/>
        </w:tabs>
        <w:ind w:left="2880" w:hanging="360"/>
      </w:pPr>
    </w:lvl>
    <w:lvl w:ilvl="4" w:tplc="BC40974A" w:tentative="1">
      <w:start w:val="1"/>
      <w:numFmt w:val="lowerLetter"/>
      <w:lvlText w:val="%5."/>
      <w:lvlJc w:val="left"/>
      <w:pPr>
        <w:tabs>
          <w:tab w:val="num" w:pos="3600"/>
        </w:tabs>
        <w:ind w:left="3600" w:hanging="360"/>
      </w:pPr>
    </w:lvl>
    <w:lvl w:ilvl="5" w:tplc="7C6A87E0" w:tentative="1">
      <w:start w:val="1"/>
      <w:numFmt w:val="lowerRoman"/>
      <w:lvlText w:val="%6."/>
      <w:lvlJc w:val="right"/>
      <w:pPr>
        <w:tabs>
          <w:tab w:val="num" w:pos="4320"/>
        </w:tabs>
        <w:ind w:left="4320" w:hanging="180"/>
      </w:pPr>
    </w:lvl>
    <w:lvl w:ilvl="6" w:tplc="36163352" w:tentative="1">
      <w:start w:val="1"/>
      <w:numFmt w:val="decimal"/>
      <w:lvlText w:val="%7."/>
      <w:lvlJc w:val="left"/>
      <w:pPr>
        <w:tabs>
          <w:tab w:val="num" w:pos="5040"/>
        </w:tabs>
        <w:ind w:left="5040" w:hanging="360"/>
      </w:pPr>
    </w:lvl>
    <w:lvl w:ilvl="7" w:tplc="194E2D3C" w:tentative="1">
      <w:start w:val="1"/>
      <w:numFmt w:val="lowerLetter"/>
      <w:lvlText w:val="%8."/>
      <w:lvlJc w:val="left"/>
      <w:pPr>
        <w:tabs>
          <w:tab w:val="num" w:pos="5760"/>
        </w:tabs>
        <w:ind w:left="5760" w:hanging="360"/>
      </w:pPr>
    </w:lvl>
    <w:lvl w:ilvl="8" w:tplc="B8C0211E" w:tentative="1">
      <w:start w:val="1"/>
      <w:numFmt w:val="lowerRoman"/>
      <w:lvlText w:val="%9."/>
      <w:lvlJc w:val="right"/>
      <w:pPr>
        <w:tabs>
          <w:tab w:val="num" w:pos="6480"/>
        </w:tabs>
        <w:ind w:left="6480" w:hanging="180"/>
      </w:pPr>
    </w:lvl>
  </w:abstractNum>
  <w:abstractNum w:abstractNumId="30" w15:restartNumberingAfterBreak="0">
    <w:nsid w:val="312C2419"/>
    <w:multiLevelType w:val="hybridMultilevel"/>
    <w:tmpl w:val="737CC1A4"/>
    <w:lvl w:ilvl="0" w:tplc="941206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31AF4C08"/>
    <w:multiLevelType w:val="hybridMultilevel"/>
    <w:tmpl w:val="DD9E72FE"/>
    <w:lvl w:ilvl="0" w:tplc="E6DAEF2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FA628D"/>
    <w:multiLevelType w:val="hybridMultilevel"/>
    <w:tmpl w:val="6008847E"/>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6556A4"/>
    <w:multiLevelType w:val="singleLevel"/>
    <w:tmpl w:val="D06EB10A"/>
    <w:lvl w:ilvl="0">
      <w:start w:val="1"/>
      <w:numFmt w:val="lowerLetter"/>
      <w:lvlText w:val="%1."/>
      <w:legacy w:legacy="1" w:legacySpace="0" w:legacyIndent="720"/>
      <w:lvlJc w:val="left"/>
      <w:pPr>
        <w:ind w:left="1440" w:hanging="720"/>
      </w:pPr>
    </w:lvl>
  </w:abstractNum>
  <w:abstractNum w:abstractNumId="34" w15:restartNumberingAfterBreak="0">
    <w:nsid w:val="33882999"/>
    <w:multiLevelType w:val="hybridMultilevel"/>
    <w:tmpl w:val="CC5EBF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3B13B7D"/>
    <w:multiLevelType w:val="hybridMultilevel"/>
    <w:tmpl w:val="C8529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81C54AC"/>
    <w:multiLevelType w:val="multilevel"/>
    <w:tmpl w:val="8FBE06BC"/>
    <w:lvl w:ilvl="0">
      <w:start w:val="1"/>
      <w:numFmt w:val="decimal"/>
      <w:lvlText w:val="%1."/>
      <w:lvlJc w:val="left"/>
      <w:pPr>
        <w:tabs>
          <w:tab w:val="num" w:pos="360"/>
        </w:tabs>
        <w:ind w:left="0" w:firstLine="0"/>
      </w:pPr>
      <w:rPr>
        <w:rFonts w:ascii="Times New Roman" w:hAnsi="Times New Roman" w:hint="default"/>
        <w:b w:val="0"/>
        <w:i w:val="0"/>
      </w:rPr>
    </w:lvl>
    <w:lvl w:ilvl="1">
      <w:start w:val="1"/>
      <w:numFmt w:val="lowerLetter"/>
      <w:lvlText w:val="%2."/>
      <w:lvlJc w:val="left"/>
      <w:pPr>
        <w:tabs>
          <w:tab w:val="num" w:pos="1440"/>
        </w:tabs>
        <w:ind w:left="1440" w:hanging="720"/>
      </w:pPr>
      <w:rPr>
        <w:rFonts w:ascii="Times New Roman" w:hAnsi="Times New Roman" w:hint="default"/>
      </w:rPr>
    </w:lvl>
    <w:lvl w:ilvl="2">
      <w:start w:val="1"/>
      <w:numFmt w:val="lowerRoman"/>
      <w:lvlRestart w:val="0"/>
      <w:lvlText w:val="%3."/>
      <w:lvlJc w:val="left"/>
      <w:pPr>
        <w:tabs>
          <w:tab w:val="num" w:pos="2160"/>
        </w:tabs>
        <w:ind w:left="2160" w:hanging="720"/>
      </w:pPr>
      <w:rPr>
        <w:rFonts w:ascii="Times New Roman" w:hAnsi="Times New Roman" w:hint="default"/>
      </w:rPr>
    </w:lvl>
    <w:lvl w:ilvl="3">
      <w:start w:val="1"/>
      <w:numFmt w:val="decimal"/>
      <w:lvlText w:val="(%4)"/>
      <w:lvlJc w:val="left"/>
      <w:pPr>
        <w:tabs>
          <w:tab w:val="num" w:pos="2880"/>
        </w:tabs>
        <w:ind w:left="2880" w:hanging="720"/>
      </w:pPr>
      <w:rPr>
        <w:rFonts w:ascii="Times New Roman" w:hAnsi="Times New Roman"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8652E7E"/>
    <w:multiLevelType w:val="singleLevel"/>
    <w:tmpl w:val="859C5916"/>
    <w:lvl w:ilvl="0">
      <w:start w:val="1"/>
      <w:numFmt w:val="upperRoman"/>
      <w:pStyle w:val="ListNumber2I"/>
      <w:lvlText w:val="%1."/>
      <w:lvlJc w:val="left"/>
      <w:pPr>
        <w:tabs>
          <w:tab w:val="num" w:pos="1440"/>
        </w:tabs>
        <w:ind w:left="1440" w:hanging="720"/>
      </w:pPr>
    </w:lvl>
  </w:abstractNum>
  <w:abstractNum w:abstractNumId="38" w15:restartNumberingAfterBreak="0">
    <w:nsid w:val="3B975C43"/>
    <w:multiLevelType w:val="hybridMultilevel"/>
    <w:tmpl w:val="C10A157C"/>
    <w:lvl w:ilvl="0" w:tplc="B0E6FF60">
      <w:start w:val="7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3CA42E5E"/>
    <w:multiLevelType w:val="hybridMultilevel"/>
    <w:tmpl w:val="C974EA7A"/>
    <w:lvl w:ilvl="0" w:tplc="0409000F">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E737D71"/>
    <w:multiLevelType w:val="singleLevel"/>
    <w:tmpl w:val="01988DA2"/>
    <w:lvl w:ilvl="0">
      <w:start w:val="1"/>
      <w:numFmt w:val="bullet"/>
      <w:pStyle w:val="ListBullet2"/>
      <w:lvlText w:val=""/>
      <w:lvlJc w:val="left"/>
      <w:pPr>
        <w:tabs>
          <w:tab w:val="num" w:pos="1440"/>
        </w:tabs>
        <w:ind w:left="1440" w:hanging="720"/>
      </w:pPr>
      <w:rPr>
        <w:rFonts w:ascii="Symbol" w:hAnsi="Symbol" w:hint="default"/>
      </w:rPr>
    </w:lvl>
  </w:abstractNum>
  <w:abstractNum w:abstractNumId="41" w15:restartNumberingAfterBreak="0">
    <w:nsid w:val="3FE149C1"/>
    <w:multiLevelType w:val="hybridMultilevel"/>
    <w:tmpl w:val="BF26D044"/>
    <w:lvl w:ilvl="0" w:tplc="32FE95F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10F10BA"/>
    <w:multiLevelType w:val="hybridMultilevel"/>
    <w:tmpl w:val="E4F06322"/>
    <w:lvl w:ilvl="0" w:tplc="0409000F">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1E95224"/>
    <w:multiLevelType w:val="singleLevel"/>
    <w:tmpl w:val="B6C656D6"/>
    <w:lvl w:ilvl="0">
      <w:start w:val="1"/>
      <w:numFmt w:val="lowerLetter"/>
      <w:lvlText w:val="%1."/>
      <w:legacy w:legacy="1" w:legacySpace="0" w:legacyIndent="720"/>
      <w:lvlJc w:val="left"/>
      <w:pPr>
        <w:ind w:left="1440" w:hanging="720"/>
      </w:pPr>
    </w:lvl>
  </w:abstractNum>
  <w:abstractNum w:abstractNumId="44" w15:restartNumberingAfterBreak="0">
    <w:nsid w:val="42B27321"/>
    <w:multiLevelType w:val="hybridMultilevel"/>
    <w:tmpl w:val="6F241AEA"/>
    <w:lvl w:ilvl="0" w:tplc="C59433EC">
      <w:start w:val="7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47E428B1"/>
    <w:multiLevelType w:val="hybridMultilevel"/>
    <w:tmpl w:val="93C6ABC6"/>
    <w:lvl w:ilvl="0" w:tplc="0409000F">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4ABE1DE0"/>
    <w:multiLevelType w:val="hybridMultilevel"/>
    <w:tmpl w:val="9A94BF30"/>
    <w:lvl w:ilvl="0" w:tplc="0516985C">
      <w:start w:val="1"/>
      <w:numFmt w:val="decimal"/>
      <w:lvlText w:val="%1."/>
      <w:lvlJc w:val="left"/>
      <w:pPr>
        <w:ind w:left="720" w:hanging="360"/>
      </w:pPr>
    </w:lvl>
    <w:lvl w:ilvl="1" w:tplc="767CF78C">
      <w:start w:val="1"/>
      <w:numFmt w:val="lowerLetter"/>
      <w:lvlText w:val="%2."/>
      <w:lvlJc w:val="left"/>
      <w:pPr>
        <w:ind w:left="1440" w:hanging="360"/>
      </w:pPr>
    </w:lvl>
    <w:lvl w:ilvl="2" w:tplc="4D38DB52">
      <w:start w:val="1"/>
      <w:numFmt w:val="lowerRoman"/>
      <w:lvlText w:val="%3."/>
      <w:lvlJc w:val="right"/>
      <w:pPr>
        <w:ind w:left="2160" w:hanging="180"/>
      </w:pPr>
    </w:lvl>
    <w:lvl w:ilvl="3" w:tplc="61C8BF78">
      <w:start w:val="1"/>
      <w:numFmt w:val="decimal"/>
      <w:lvlText w:val="%4."/>
      <w:lvlJc w:val="left"/>
      <w:pPr>
        <w:ind w:left="2880" w:hanging="360"/>
      </w:pPr>
    </w:lvl>
    <w:lvl w:ilvl="4" w:tplc="E4DA3D12">
      <w:start w:val="1"/>
      <w:numFmt w:val="lowerLetter"/>
      <w:lvlText w:val="%5."/>
      <w:lvlJc w:val="left"/>
      <w:pPr>
        <w:ind w:left="3600" w:hanging="360"/>
      </w:pPr>
    </w:lvl>
    <w:lvl w:ilvl="5" w:tplc="35D213F4">
      <w:start w:val="1"/>
      <w:numFmt w:val="lowerRoman"/>
      <w:lvlText w:val="%6."/>
      <w:lvlJc w:val="right"/>
      <w:pPr>
        <w:ind w:left="4320" w:hanging="180"/>
      </w:pPr>
    </w:lvl>
    <w:lvl w:ilvl="6" w:tplc="F7144AE4">
      <w:start w:val="1"/>
      <w:numFmt w:val="decimal"/>
      <w:lvlText w:val="%7."/>
      <w:lvlJc w:val="left"/>
      <w:pPr>
        <w:ind w:left="5040" w:hanging="360"/>
      </w:pPr>
    </w:lvl>
    <w:lvl w:ilvl="7" w:tplc="7570CC14">
      <w:start w:val="1"/>
      <w:numFmt w:val="lowerLetter"/>
      <w:lvlText w:val="%8."/>
      <w:lvlJc w:val="left"/>
      <w:pPr>
        <w:ind w:left="5760" w:hanging="360"/>
      </w:pPr>
    </w:lvl>
    <w:lvl w:ilvl="8" w:tplc="91920CF6">
      <w:start w:val="1"/>
      <w:numFmt w:val="lowerRoman"/>
      <w:lvlText w:val="%9."/>
      <w:lvlJc w:val="right"/>
      <w:pPr>
        <w:ind w:left="6480" w:hanging="180"/>
      </w:pPr>
    </w:lvl>
  </w:abstractNum>
  <w:abstractNum w:abstractNumId="47" w15:restartNumberingAfterBreak="0">
    <w:nsid w:val="517A039D"/>
    <w:multiLevelType w:val="hybridMultilevel"/>
    <w:tmpl w:val="95706EE4"/>
    <w:lvl w:ilvl="0" w:tplc="736C5C90">
      <w:start w:val="1"/>
      <w:numFmt w:val="decimal"/>
      <w:pStyle w:val="ListContinued"/>
      <w:lvlText w:val="%1."/>
      <w:lvlJc w:val="left"/>
      <w:pPr>
        <w:ind w:left="36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1709C4"/>
    <w:multiLevelType w:val="multilevel"/>
    <w:tmpl w:val="6BB43C2C"/>
    <w:lvl w:ilvl="0">
      <w:start w:val="9"/>
      <w:numFmt w:val="decimal"/>
      <w:pStyle w:val="ListContinue"/>
      <w:lvlText w:val="%1."/>
      <w:lvlJc w:val="left"/>
      <w:pPr>
        <w:tabs>
          <w:tab w:val="num" w:pos="720"/>
        </w:tabs>
        <w:ind w:left="0" w:firstLine="0"/>
      </w:pPr>
      <w:rPr>
        <w:rFonts w:hint="default"/>
        <w:b w:val="0"/>
        <w:i w:val="0"/>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9" w15:restartNumberingAfterBreak="0">
    <w:nsid w:val="53483FC9"/>
    <w:multiLevelType w:val="hybridMultilevel"/>
    <w:tmpl w:val="622A7EBA"/>
    <w:lvl w:ilvl="0" w:tplc="1D269D6E">
      <w:start w:val="1"/>
      <w:numFmt w:val="decimal"/>
      <w:lvlText w:val="%1."/>
      <w:lvlJc w:val="left"/>
      <w:pPr>
        <w:ind w:left="720" w:hanging="360"/>
      </w:pPr>
    </w:lvl>
    <w:lvl w:ilvl="1" w:tplc="318C2DEC">
      <w:start w:val="1"/>
      <w:numFmt w:val="lowerLetter"/>
      <w:lvlText w:val="%2."/>
      <w:lvlJc w:val="left"/>
      <w:pPr>
        <w:ind w:left="1440" w:hanging="360"/>
      </w:pPr>
    </w:lvl>
    <w:lvl w:ilvl="2" w:tplc="06D6C3E8">
      <w:start w:val="1"/>
      <w:numFmt w:val="lowerRoman"/>
      <w:lvlText w:val="%3."/>
      <w:lvlJc w:val="right"/>
      <w:pPr>
        <w:ind w:left="2160" w:hanging="180"/>
      </w:pPr>
    </w:lvl>
    <w:lvl w:ilvl="3" w:tplc="5732A24E">
      <w:start w:val="1"/>
      <w:numFmt w:val="decimal"/>
      <w:lvlText w:val="%4."/>
      <w:lvlJc w:val="left"/>
      <w:pPr>
        <w:ind w:left="2880" w:hanging="360"/>
      </w:pPr>
    </w:lvl>
    <w:lvl w:ilvl="4" w:tplc="F21233D8">
      <w:start w:val="1"/>
      <w:numFmt w:val="lowerLetter"/>
      <w:lvlText w:val="%5."/>
      <w:lvlJc w:val="left"/>
      <w:pPr>
        <w:ind w:left="3600" w:hanging="360"/>
      </w:pPr>
    </w:lvl>
    <w:lvl w:ilvl="5" w:tplc="4F944F3C">
      <w:start w:val="1"/>
      <w:numFmt w:val="lowerRoman"/>
      <w:lvlText w:val="%6."/>
      <w:lvlJc w:val="right"/>
      <w:pPr>
        <w:ind w:left="4320" w:hanging="180"/>
      </w:pPr>
    </w:lvl>
    <w:lvl w:ilvl="6" w:tplc="0520F934">
      <w:start w:val="1"/>
      <w:numFmt w:val="decimal"/>
      <w:lvlText w:val="%7."/>
      <w:lvlJc w:val="left"/>
      <w:pPr>
        <w:ind w:left="5040" w:hanging="360"/>
      </w:pPr>
    </w:lvl>
    <w:lvl w:ilvl="7" w:tplc="F25EB5D2">
      <w:start w:val="1"/>
      <w:numFmt w:val="lowerLetter"/>
      <w:lvlText w:val="%8."/>
      <w:lvlJc w:val="left"/>
      <w:pPr>
        <w:ind w:left="5760" w:hanging="360"/>
      </w:pPr>
    </w:lvl>
    <w:lvl w:ilvl="8" w:tplc="E1806FBE">
      <w:start w:val="1"/>
      <w:numFmt w:val="lowerRoman"/>
      <w:lvlText w:val="%9."/>
      <w:lvlJc w:val="right"/>
      <w:pPr>
        <w:ind w:left="6480" w:hanging="180"/>
      </w:pPr>
    </w:lvl>
  </w:abstractNum>
  <w:abstractNum w:abstractNumId="50" w15:restartNumberingAfterBreak="0">
    <w:nsid w:val="54D82903"/>
    <w:multiLevelType w:val="hybridMultilevel"/>
    <w:tmpl w:val="04BC1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9902931"/>
    <w:multiLevelType w:val="hybridMultilevel"/>
    <w:tmpl w:val="DC5E8E9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E845CB"/>
    <w:multiLevelType w:val="hybridMultilevel"/>
    <w:tmpl w:val="36720772"/>
    <w:lvl w:ilvl="0" w:tplc="05B08E70">
      <w:start w:val="1"/>
      <w:numFmt w:val="bullet"/>
      <w:lvlText w:val="·"/>
      <w:lvlJc w:val="left"/>
      <w:pPr>
        <w:ind w:left="720" w:hanging="360"/>
      </w:pPr>
      <w:rPr>
        <w:rFonts w:ascii="Symbol" w:hAnsi="Symbol" w:hint="default"/>
        <w:color w:val="auto"/>
      </w:rPr>
    </w:lvl>
    <w:lvl w:ilvl="1" w:tplc="43C8C8E4">
      <w:start w:val="1"/>
      <w:numFmt w:val="bullet"/>
      <w:lvlText w:val="o"/>
      <w:lvlJc w:val="left"/>
      <w:pPr>
        <w:ind w:left="1440" w:hanging="360"/>
      </w:pPr>
      <w:rPr>
        <w:rFonts w:ascii="Courier New" w:hAnsi="Courier New" w:hint="default"/>
      </w:rPr>
    </w:lvl>
    <w:lvl w:ilvl="2" w:tplc="741CBA38">
      <w:start w:val="1"/>
      <w:numFmt w:val="bullet"/>
      <w:lvlText w:val=""/>
      <w:lvlJc w:val="left"/>
      <w:pPr>
        <w:ind w:left="2160" w:hanging="360"/>
      </w:pPr>
      <w:rPr>
        <w:rFonts w:ascii="Wingdings" w:hAnsi="Wingdings" w:hint="default"/>
      </w:rPr>
    </w:lvl>
    <w:lvl w:ilvl="3" w:tplc="AAFCFA00">
      <w:start w:val="1"/>
      <w:numFmt w:val="bullet"/>
      <w:lvlText w:val=""/>
      <w:lvlJc w:val="left"/>
      <w:pPr>
        <w:ind w:left="2880" w:hanging="360"/>
      </w:pPr>
      <w:rPr>
        <w:rFonts w:ascii="Symbol" w:hAnsi="Symbol" w:hint="default"/>
      </w:rPr>
    </w:lvl>
    <w:lvl w:ilvl="4" w:tplc="55E493F4">
      <w:start w:val="1"/>
      <w:numFmt w:val="bullet"/>
      <w:lvlText w:val="o"/>
      <w:lvlJc w:val="left"/>
      <w:pPr>
        <w:ind w:left="3600" w:hanging="360"/>
      </w:pPr>
      <w:rPr>
        <w:rFonts w:ascii="Courier New" w:hAnsi="Courier New" w:hint="default"/>
      </w:rPr>
    </w:lvl>
    <w:lvl w:ilvl="5" w:tplc="A350A32C">
      <w:start w:val="1"/>
      <w:numFmt w:val="bullet"/>
      <w:lvlText w:val=""/>
      <w:lvlJc w:val="left"/>
      <w:pPr>
        <w:ind w:left="4320" w:hanging="360"/>
      </w:pPr>
      <w:rPr>
        <w:rFonts w:ascii="Wingdings" w:hAnsi="Wingdings" w:hint="default"/>
      </w:rPr>
    </w:lvl>
    <w:lvl w:ilvl="6" w:tplc="74766A5C">
      <w:start w:val="1"/>
      <w:numFmt w:val="bullet"/>
      <w:lvlText w:val=""/>
      <w:lvlJc w:val="left"/>
      <w:pPr>
        <w:ind w:left="5040" w:hanging="360"/>
      </w:pPr>
      <w:rPr>
        <w:rFonts w:ascii="Symbol" w:hAnsi="Symbol" w:hint="default"/>
      </w:rPr>
    </w:lvl>
    <w:lvl w:ilvl="7" w:tplc="CED426BE">
      <w:start w:val="1"/>
      <w:numFmt w:val="bullet"/>
      <w:lvlText w:val="o"/>
      <w:lvlJc w:val="left"/>
      <w:pPr>
        <w:ind w:left="5760" w:hanging="360"/>
      </w:pPr>
      <w:rPr>
        <w:rFonts w:ascii="Courier New" w:hAnsi="Courier New" w:hint="default"/>
      </w:rPr>
    </w:lvl>
    <w:lvl w:ilvl="8" w:tplc="D0969330">
      <w:start w:val="1"/>
      <w:numFmt w:val="bullet"/>
      <w:lvlText w:val=""/>
      <w:lvlJc w:val="left"/>
      <w:pPr>
        <w:ind w:left="6480" w:hanging="360"/>
      </w:pPr>
      <w:rPr>
        <w:rFonts w:ascii="Wingdings" w:hAnsi="Wingdings" w:hint="default"/>
      </w:rPr>
    </w:lvl>
  </w:abstractNum>
  <w:abstractNum w:abstractNumId="53" w15:restartNumberingAfterBreak="0">
    <w:nsid w:val="60D105E5"/>
    <w:multiLevelType w:val="hybridMultilevel"/>
    <w:tmpl w:val="953E0DA6"/>
    <w:lvl w:ilvl="0" w:tplc="A80452C8">
      <w:start w:val="1"/>
      <w:numFmt w:val="lowerLetter"/>
      <w:lvlText w:val="%1."/>
      <w:lvlJc w:val="left"/>
      <w:pPr>
        <w:tabs>
          <w:tab w:val="num" w:pos="1440"/>
        </w:tabs>
        <w:ind w:left="144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4" w15:restartNumberingAfterBreak="0">
    <w:nsid w:val="63D074FB"/>
    <w:multiLevelType w:val="multilevel"/>
    <w:tmpl w:val="33D4AEA0"/>
    <w:lvl w:ilvl="0">
      <w:start w:val="1"/>
      <w:numFmt w:val="decimal"/>
      <w:lvlText w:val="%1"/>
      <w:lvlJc w:val="left"/>
      <w:pPr>
        <w:ind w:left="420" w:hanging="420"/>
      </w:pPr>
      <w:rPr>
        <w:rFonts w:hint="default"/>
      </w:rPr>
    </w:lvl>
    <w:lvl w:ilvl="1">
      <w:start w:val="11"/>
      <w:numFmt w:val="decimal"/>
      <w:lvlText w:val="%1.%2"/>
      <w:lvlJc w:val="left"/>
      <w:pPr>
        <w:ind w:left="1500" w:hanging="420"/>
      </w:pPr>
      <w:rPr>
        <w:rFonts w:hint="default"/>
      </w:rPr>
    </w:lvl>
    <w:lvl w:ilvl="2">
      <w:start w:val="1"/>
      <w:numFmt w:val="lowerRoman"/>
      <w:lvlText w:val="%1.%2.%3"/>
      <w:lvlJc w:val="left"/>
      <w:pPr>
        <w:ind w:left="3240" w:hanging="108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5" w15:restartNumberingAfterBreak="0">
    <w:nsid w:val="651C404C"/>
    <w:multiLevelType w:val="multilevel"/>
    <w:tmpl w:val="48C08374"/>
    <w:lvl w:ilvl="0">
      <w:start w:val="1"/>
      <w:numFmt w:val="decimal"/>
      <w:lvlText w:val="%1."/>
      <w:lvlJc w:val="left"/>
      <w:pPr>
        <w:tabs>
          <w:tab w:val="num" w:pos="360"/>
        </w:tabs>
        <w:ind w:left="0" w:firstLine="0"/>
      </w:pPr>
      <w:rPr>
        <w:rFonts w:hint="default"/>
        <w:b w:val="0"/>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8E96DE5"/>
    <w:multiLevelType w:val="hybridMultilevel"/>
    <w:tmpl w:val="85E07EB6"/>
    <w:lvl w:ilvl="0" w:tplc="8A94DB0A">
      <w:start w:val="1"/>
      <w:numFmt w:val="decimal"/>
      <w:lvlText w:val="%1."/>
      <w:lvlJc w:val="left"/>
      <w:pPr>
        <w:ind w:left="720" w:hanging="360"/>
      </w:pPr>
    </w:lvl>
    <w:lvl w:ilvl="1" w:tplc="C38EB16E">
      <w:start w:val="1"/>
      <w:numFmt w:val="lowerLetter"/>
      <w:lvlText w:val="%2."/>
      <w:lvlJc w:val="left"/>
      <w:pPr>
        <w:ind w:left="1440" w:hanging="360"/>
      </w:pPr>
    </w:lvl>
    <w:lvl w:ilvl="2" w:tplc="644AF12A">
      <w:start w:val="1"/>
      <w:numFmt w:val="lowerRoman"/>
      <w:lvlText w:val="%3."/>
      <w:lvlJc w:val="right"/>
      <w:pPr>
        <w:ind w:left="2160" w:hanging="180"/>
      </w:pPr>
    </w:lvl>
    <w:lvl w:ilvl="3" w:tplc="91C01D3E">
      <w:start w:val="1"/>
      <w:numFmt w:val="decimal"/>
      <w:lvlText w:val="%4."/>
      <w:lvlJc w:val="left"/>
      <w:pPr>
        <w:ind w:left="2880" w:hanging="360"/>
      </w:pPr>
    </w:lvl>
    <w:lvl w:ilvl="4" w:tplc="362697C8">
      <w:start w:val="1"/>
      <w:numFmt w:val="lowerLetter"/>
      <w:lvlText w:val="%5."/>
      <w:lvlJc w:val="left"/>
      <w:pPr>
        <w:ind w:left="3600" w:hanging="360"/>
      </w:pPr>
    </w:lvl>
    <w:lvl w:ilvl="5" w:tplc="4DE85378">
      <w:start w:val="1"/>
      <w:numFmt w:val="lowerRoman"/>
      <w:lvlText w:val="%6."/>
      <w:lvlJc w:val="right"/>
      <w:pPr>
        <w:ind w:left="4320" w:hanging="180"/>
      </w:pPr>
    </w:lvl>
    <w:lvl w:ilvl="6" w:tplc="7CB0DE64">
      <w:start w:val="1"/>
      <w:numFmt w:val="decimal"/>
      <w:lvlText w:val="%7."/>
      <w:lvlJc w:val="left"/>
      <w:pPr>
        <w:ind w:left="5040" w:hanging="360"/>
      </w:pPr>
    </w:lvl>
    <w:lvl w:ilvl="7" w:tplc="36001C88">
      <w:start w:val="1"/>
      <w:numFmt w:val="lowerLetter"/>
      <w:lvlText w:val="%8."/>
      <w:lvlJc w:val="left"/>
      <w:pPr>
        <w:ind w:left="5760" w:hanging="360"/>
      </w:pPr>
    </w:lvl>
    <w:lvl w:ilvl="8" w:tplc="CC241478">
      <w:start w:val="1"/>
      <w:numFmt w:val="lowerRoman"/>
      <w:lvlText w:val="%9."/>
      <w:lvlJc w:val="right"/>
      <w:pPr>
        <w:ind w:left="6480" w:hanging="180"/>
      </w:pPr>
    </w:lvl>
  </w:abstractNum>
  <w:abstractNum w:abstractNumId="57" w15:restartNumberingAfterBreak="0">
    <w:nsid w:val="69593D7E"/>
    <w:multiLevelType w:val="hybridMultilevel"/>
    <w:tmpl w:val="81004C72"/>
    <w:lvl w:ilvl="0" w:tplc="0409000F">
      <w:start w:val="1"/>
      <w:numFmt w:val="decimal"/>
      <w:lvlText w:val="%1."/>
      <w:lvlJc w:val="left"/>
      <w:pPr>
        <w:ind w:left="26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DA47044"/>
    <w:multiLevelType w:val="multilevel"/>
    <w:tmpl w:val="BA2C9A86"/>
    <w:lvl w:ilvl="0">
      <w:start w:val="1"/>
      <w:numFmt w:val="decimal"/>
      <w:lvlText w:val="%1."/>
      <w:lvlJc w:val="left"/>
      <w:pPr>
        <w:tabs>
          <w:tab w:val="num" w:pos="1350"/>
        </w:tabs>
        <w:ind w:left="990" w:firstLine="0"/>
      </w:pPr>
      <w:rPr>
        <w:rFonts w:hint="default"/>
        <w:i w:val="0"/>
      </w:rPr>
    </w:lvl>
    <w:lvl w:ilvl="1">
      <w:start w:val="1"/>
      <w:numFmt w:val="lowerLetter"/>
      <w:lvlText w:val="%2."/>
      <w:lvlJc w:val="left"/>
      <w:pPr>
        <w:tabs>
          <w:tab w:val="num" w:pos="2160"/>
        </w:tabs>
        <w:ind w:left="2160" w:hanging="720"/>
      </w:pPr>
      <w:rPr>
        <w:rFonts w:hint="default"/>
        <w:i w:val="0"/>
      </w:rPr>
    </w:lvl>
    <w:lvl w:ilvl="2">
      <w:start w:val="1"/>
      <w:numFmt w:val="lowerRoman"/>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59" w15:restartNumberingAfterBreak="0">
    <w:nsid w:val="6FEA317B"/>
    <w:multiLevelType w:val="hybridMultilevel"/>
    <w:tmpl w:val="DE4A5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124400D"/>
    <w:multiLevelType w:val="hybridMultilevel"/>
    <w:tmpl w:val="0AC46808"/>
    <w:lvl w:ilvl="0" w:tplc="7E0C2E7C">
      <w:start w:val="1"/>
      <w:numFmt w:val="lowerLetter"/>
      <w:lvlText w:val="%1."/>
      <w:legacy w:legacy="1" w:legacySpace="0" w:legacyIndent="720"/>
      <w:lvlJc w:val="left"/>
      <w:pPr>
        <w:ind w:left="1440" w:hanging="72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743A13BC"/>
    <w:multiLevelType w:val="hybridMultilevel"/>
    <w:tmpl w:val="A364A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75551B3A"/>
    <w:multiLevelType w:val="hybridMultilevel"/>
    <w:tmpl w:val="91BC7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73574E3"/>
    <w:multiLevelType w:val="hybridMultilevel"/>
    <w:tmpl w:val="E5745724"/>
    <w:lvl w:ilvl="0" w:tplc="5FBC0608">
      <w:start w:val="1"/>
      <w:numFmt w:val="decimal"/>
      <w:lvlText w:val="%1."/>
      <w:lvlJc w:val="left"/>
      <w:pPr>
        <w:ind w:left="720" w:hanging="360"/>
      </w:pPr>
    </w:lvl>
    <w:lvl w:ilvl="1" w:tplc="D51E57D6">
      <w:start w:val="1"/>
      <w:numFmt w:val="lowerLetter"/>
      <w:lvlText w:val="%2."/>
      <w:lvlJc w:val="left"/>
      <w:pPr>
        <w:ind w:left="1440" w:hanging="360"/>
      </w:pPr>
    </w:lvl>
    <w:lvl w:ilvl="2" w:tplc="1A02118A">
      <w:start w:val="1"/>
      <w:numFmt w:val="lowerRoman"/>
      <w:lvlText w:val="%3."/>
      <w:lvlJc w:val="right"/>
      <w:pPr>
        <w:ind w:left="2160" w:hanging="180"/>
      </w:pPr>
    </w:lvl>
    <w:lvl w:ilvl="3" w:tplc="2B3E58C6">
      <w:start w:val="1"/>
      <w:numFmt w:val="decimal"/>
      <w:lvlText w:val="%4."/>
      <w:lvlJc w:val="left"/>
      <w:pPr>
        <w:ind w:left="2880" w:hanging="360"/>
      </w:pPr>
    </w:lvl>
    <w:lvl w:ilvl="4" w:tplc="1C4C0FDA">
      <w:start w:val="1"/>
      <w:numFmt w:val="lowerLetter"/>
      <w:lvlText w:val="%5."/>
      <w:lvlJc w:val="left"/>
      <w:pPr>
        <w:ind w:left="3600" w:hanging="360"/>
      </w:pPr>
    </w:lvl>
    <w:lvl w:ilvl="5" w:tplc="61EE5F94">
      <w:start w:val="1"/>
      <w:numFmt w:val="lowerRoman"/>
      <w:lvlText w:val="%6."/>
      <w:lvlJc w:val="right"/>
      <w:pPr>
        <w:ind w:left="4320" w:hanging="180"/>
      </w:pPr>
    </w:lvl>
    <w:lvl w:ilvl="6" w:tplc="3E6403E2">
      <w:start w:val="1"/>
      <w:numFmt w:val="decimal"/>
      <w:lvlText w:val="%7."/>
      <w:lvlJc w:val="left"/>
      <w:pPr>
        <w:ind w:left="5040" w:hanging="360"/>
      </w:pPr>
    </w:lvl>
    <w:lvl w:ilvl="7" w:tplc="3BB26B02">
      <w:start w:val="1"/>
      <w:numFmt w:val="lowerLetter"/>
      <w:lvlText w:val="%8."/>
      <w:lvlJc w:val="left"/>
      <w:pPr>
        <w:ind w:left="5760" w:hanging="360"/>
      </w:pPr>
    </w:lvl>
    <w:lvl w:ilvl="8" w:tplc="A290F562">
      <w:start w:val="1"/>
      <w:numFmt w:val="lowerRoman"/>
      <w:lvlText w:val="%9."/>
      <w:lvlJc w:val="right"/>
      <w:pPr>
        <w:ind w:left="6480" w:hanging="180"/>
      </w:pPr>
    </w:lvl>
  </w:abstractNum>
  <w:abstractNum w:abstractNumId="64" w15:restartNumberingAfterBreak="0">
    <w:nsid w:val="78F93A6F"/>
    <w:multiLevelType w:val="singleLevel"/>
    <w:tmpl w:val="D06EB10A"/>
    <w:lvl w:ilvl="0">
      <w:start w:val="1"/>
      <w:numFmt w:val="lowerLetter"/>
      <w:lvlText w:val="%1."/>
      <w:legacy w:legacy="1" w:legacySpace="0" w:legacyIndent="720"/>
      <w:lvlJc w:val="left"/>
      <w:pPr>
        <w:ind w:left="1440" w:hanging="720"/>
      </w:pPr>
    </w:lvl>
  </w:abstractNum>
  <w:abstractNum w:abstractNumId="65" w15:restartNumberingAfterBreak="0">
    <w:nsid w:val="7A2231DD"/>
    <w:multiLevelType w:val="singleLevel"/>
    <w:tmpl w:val="04928F6E"/>
    <w:lvl w:ilvl="0">
      <w:start w:val="54"/>
      <w:numFmt w:val="decimal"/>
      <w:lvlText w:val="%1."/>
      <w:lvlJc w:val="left"/>
      <w:pPr>
        <w:ind w:left="0" w:firstLine="0"/>
      </w:pPr>
      <w:rPr>
        <w:rFonts w:ascii="Arial" w:hAnsi="Arial" w:cs="Arial" w:hint="default"/>
        <w:sz w:val="20"/>
        <w:szCs w:val="20"/>
      </w:rPr>
    </w:lvl>
  </w:abstractNum>
  <w:abstractNum w:abstractNumId="66" w15:restartNumberingAfterBreak="0">
    <w:nsid w:val="7BA00818"/>
    <w:multiLevelType w:val="multilevel"/>
    <w:tmpl w:val="091A65FA"/>
    <w:lvl w:ilvl="0">
      <w:start w:val="49"/>
      <w:numFmt w:val="decimal"/>
      <w:lvlText w:val="%1."/>
      <w:lvlJc w:val="left"/>
      <w:pPr>
        <w:ind w:left="0" w:firstLine="0"/>
      </w:pPr>
      <w:rPr>
        <w:rFonts w:hint="default"/>
      </w:rPr>
    </w:lvl>
    <w:lvl w:ilvl="1">
      <w:start w:val="1"/>
      <w:numFmt w:val="lowerRoman"/>
      <w:lvlText w:val="%2."/>
      <w:lvlJc w:val="right"/>
      <w:pPr>
        <w:tabs>
          <w:tab w:val="num" w:pos="1980"/>
        </w:tabs>
        <w:ind w:left="1980" w:hanging="180"/>
      </w:pPr>
      <w:rPr>
        <w:rFonts w:hint="default"/>
      </w:r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67" w15:restartNumberingAfterBreak="0">
    <w:nsid w:val="7C0939E0"/>
    <w:multiLevelType w:val="hybridMultilevel"/>
    <w:tmpl w:val="AA0E7238"/>
    <w:lvl w:ilvl="0" w:tplc="4E4AC978">
      <w:start w:val="9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7C7C7AC6"/>
    <w:multiLevelType w:val="hybridMultilevel"/>
    <w:tmpl w:val="C7DAAA3C"/>
    <w:lvl w:ilvl="0" w:tplc="D7C2EBFC">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9" w15:restartNumberingAfterBreak="0">
    <w:nsid w:val="7DBC5D86"/>
    <w:multiLevelType w:val="hybridMultilevel"/>
    <w:tmpl w:val="3B20CC62"/>
    <w:lvl w:ilvl="0" w:tplc="1F06B48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FBC10FD"/>
    <w:multiLevelType w:val="hybridMultilevel"/>
    <w:tmpl w:val="7A883020"/>
    <w:lvl w:ilvl="0" w:tplc="108E8E02">
      <w:start w:val="113"/>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4873400">
    <w:abstractNumId w:val="49"/>
  </w:num>
  <w:num w:numId="2" w16cid:durableId="980844509">
    <w:abstractNumId w:val="63"/>
  </w:num>
  <w:num w:numId="3" w16cid:durableId="1306933711">
    <w:abstractNumId w:val="56"/>
  </w:num>
  <w:num w:numId="4" w16cid:durableId="1736969010">
    <w:abstractNumId w:val="46"/>
  </w:num>
  <w:num w:numId="5" w16cid:durableId="119106561">
    <w:abstractNumId w:val="52"/>
  </w:num>
  <w:num w:numId="6" w16cid:durableId="1909998919">
    <w:abstractNumId w:val="48"/>
  </w:num>
  <w:num w:numId="7" w16cid:durableId="875391741">
    <w:abstractNumId w:val="40"/>
  </w:num>
  <w:num w:numId="8" w16cid:durableId="19088678">
    <w:abstractNumId w:val="0"/>
  </w:num>
  <w:num w:numId="9" w16cid:durableId="1109543543">
    <w:abstractNumId w:val="34"/>
  </w:num>
  <w:num w:numId="10" w16cid:durableId="374475034">
    <w:abstractNumId w:val="10"/>
  </w:num>
  <w:num w:numId="11" w16cid:durableId="923953616">
    <w:abstractNumId w:val="2"/>
  </w:num>
  <w:num w:numId="12" w16cid:durableId="204754116">
    <w:abstractNumId w:val="29"/>
  </w:num>
  <w:num w:numId="13" w16cid:durableId="770661791">
    <w:abstractNumId w:val="37"/>
  </w:num>
  <w:num w:numId="14" w16cid:durableId="1739598102">
    <w:abstractNumId w:val="62"/>
  </w:num>
  <w:num w:numId="15" w16cid:durableId="459110762">
    <w:abstractNumId w:val="66"/>
  </w:num>
  <w:num w:numId="16" w16cid:durableId="696321239">
    <w:abstractNumId w:val="12"/>
  </w:num>
  <w:num w:numId="17" w16cid:durableId="1192841322">
    <w:abstractNumId w:val="33"/>
  </w:num>
  <w:num w:numId="18" w16cid:durableId="1997491676">
    <w:abstractNumId w:val="4"/>
  </w:num>
  <w:num w:numId="19" w16cid:durableId="1400984166">
    <w:abstractNumId w:val="0"/>
  </w:num>
  <w:num w:numId="20" w16cid:durableId="1635022137">
    <w:abstractNumId w:val="13"/>
  </w:num>
  <w:num w:numId="21" w16cid:durableId="1229922556">
    <w:abstractNumId w:val="35"/>
  </w:num>
  <w:num w:numId="22" w16cid:durableId="178158204">
    <w:abstractNumId w:val="26"/>
  </w:num>
  <w:num w:numId="23" w16cid:durableId="390622318">
    <w:abstractNumId w:val="0"/>
  </w:num>
  <w:num w:numId="24" w16cid:durableId="1485658321">
    <w:abstractNumId w:val="7"/>
  </w:num>
  <w:num w:numId="25" w16cid:durableId="1353801551">
    <w:abstractNumId w:val="0"/>
  </w:num>
  <w:num w:numId="26" w16cid:durableId="1372069953">
    <w:abstractNumId w:val="45"/>
  </w:num>
  <w:num w:numId="27" w16cid:durableId="212890641">
    <w:abstractNumId w:val="0"/>
  </w:num>
  <w:num w:numId="28" w16cid:durableId="1967853135">
    <w:abstractNumId w:val="0"/>
  </w:num>
  <w:num w:numId="29" w16cid:durableId="1807232616">
    <w:abstractNumId w:val="0"/>
  </w:num>
  <w:num w:numId="30" w16cid:durableId="577444195">
    <w:abstractNumId w:val="0"/>
  </w:num>
  <w:num w:numId="31" w16cid:durableId="760877588">
    <w:abstractNumId w:val="28"/>
  </w:num>
  <w:num w:numId="32" w16cid:durableId="283269832">
    <w:abstractNumId w:val="65"/>
  </w:num>
  <w:num w:numId="33" w16cid:durableId="1446801752">
    <w:abstractNumId w:val="14"/>
  </w:num>
  <w:num w:numId="34" w16cid:durableId="2127116424">
    <w:abstractNumId w:val="24"/>
  </w:num>
  <w:num w:numId="35" w16cid:durableId="1216746337">
    <w:abstractNumId w:val="59"/>
  </w:num>
  <w:num w:numId="36" w16cid:durableId="520750631">
    <w:abstractNumId w:val="30"/>
  </w:num>
  <w:num w:numId="37" w16cid:durableId="697850969">
    <w:abstractNumId w:val="17"/>
  </w:num>
  <w:num w:numId="38" w16cid:durableId="567492958">
    <w:abstractNumId w:val="25"/>
  </w:num>
  <w:num w:numId="39" w16cid:durableId="920019778">
    <w:abstractNumId w:val="61"/>
  </w:num>
  <w:num w:numId="40" w16cid:durableId="309873163">
    <w:abstractNumId w:val="9"/>
  </w:num>
  <w:num w:numId="41" w16cid:durableId="1209804059">
    <w:abstractNumId w:val="32"/>
  </w:num>
  <w:num w:numId="42" w16cid:durableId="853613901">
    <w:abstractNumId w:val="50"/>
  </w:num>
  <w:num w:numId="43" w16cid:durableId="305017971">
    <w:abstractNumId w:val="51"/>
  </w:num>
  <w:num w:numId="44" w16cid:durableId="118573231">
    <w:abstractNumId w:val="15"/>
  </w:num>
  <w:num w:numId="45" w16cid:durableId="317345169">
    <w:abstractNumId w:val="68"/>
  </w:num>
  <w:num w:numId="46" w16cid:durableId="1074816430">
    <w:abstractNumId w:val="11"/>
  </w:num>
  <w:num w:numId="47" w16cid:durableId="151144126">
    <w:abstractNumId w:val="3"/>
  </w:num>
  <w:num w:numId="48" w16cid:durableId="1772580643">
    <w:abstractNumId w:val="38"/>
  </w:num>
  <w:num w:numId="49" w16cid:durableId="116263250">
    <w:abstractNumId w:val="22"/>
  </w:num>
  <w:num w:numId="50" w16cid:durableId="1190217485">
    <w:abstractNumId w:val="55"/>
  </w:num>
  <w:num w:numId="51" w16cid:durableId="463934170">
    <w:abstractNumId w:val="39"/>
  </w:num>
  <w:num w:numId="52" w16cid:durableId="1563296743">
    <w:abstractNumId w:val="44"/>
  </w:num>
  <w:num w:numId="53" w16cid:durableId="201095791">
    <w:abstractNumId w:val="57"/>
  </w:num>
  <w:num w:numId="54" w16cid:durableId="1011956758">
    <w:abstractNumId w:val="47"/>
  </w:num>
  <w:num w:numId="55" w16cid:durableId="32115331">
    <w:abstractNumId w:val="42"/>
  </w:num>
  <w:num w:numId="56" w16cid:durableId="179203627">
    <w:abstractNumId w:val="67"/>
  </w:num>
  <w:num w:numId="57" w16cid:durableId="1263151578">
    <w:abstractNumId w:val="60"/>
  </w:num>
  <w:num w:numId="58" w16cid:durableId="280647905">
    <w:abstractNumId w:val="70"/>
  </w:num>
  <w:num w:numId="59" w16cid:durableId="658922190">
    <w:abstractNumId w:val="1"/>
  </w:num>
  <w:num w:numId="60" w16cid:durableId="831138456">
    <w:abstractNumId w:val="36"/>
  </w:num>
  <w:num w:numId="61" w16cid:durableId="1110667645">
    <w:abstractNumId w:val="58"/>
  </w:num>
  <w:num w:numId="62" w16cid:durableId="109083215">
    <w:abstractNumId w:val="19"/>
  </w:num>
  <w:num w:numId="63" w16cid:durableId="143477502">
    <w:abstractNumId w:val="64"/>
  </w:num>
  <w:num w:numId="64" w16cid:durableId="1712688">
    <w:abstractNumId w:val="6"/>
  </w:num>
  <w:num w:numId="65" w16cid:durableId="245384994">
    <w:abstractNumId w:val="53"/>
  </w:num>
  <w:num w:numId="66" w16cid:durableId="1759132908">
    <w:abstractNumId w:val="18"/>
  </w:num>
  <w:num w:numId="67" w16cid:durableId="1399746840">
    <w:abstractNumId w:val="21"/>
  </w:num>
  <w:num w:numId="68" w16cid:durableId="961499394">
    <w:abstractNumId w:val="31"/>
  </w:num>
  <w:num w:numId="69" w16cid:durableId="272788371">
    <w:abstractNumId w:val="8"/>
  </w:num>
  <w:num w:numId="70" w16cid:durableId="1996953170">
    <w:abstractNumId w:val="23"/>
  </w:num>
  <w:num w:numId="71" w16cid:durableId="856894432">
    <w:abstractNumId w:val="16"/>
  </w:num>
  <w:num w:numId="72" w16cid:durableId="1385179718">
    <w:abstractNumId w:val="69"/>
  </w:num>
  <w:num w:numId="73" w16cid:durableId="2033649972">
    <w:abstractNumId w:val="43"/>
  </w:num>
  <w:num w:numId="74" w16cid:durableId="1756129670">
    <w:abstractNumId w:val="41"/>
  </w:num>
  <w:num w:numId="75" w16cid:durableId="1999377148">
    <w:abstractNumId w:val="27"/>
  </w:num>
  <w:num w:numId="76" w16cid:durableId="370494829">
    <w:abstractNumId w:val="20"/>
  </w:num>
  <w:num w:numId="77" w16cid:durableId="1677731001">
    <w:abstractNumId w:val="2"/>
  </w:num>
  <w:num w:numId="78" w16cid:durableId="1353797511">
    <w:abstractNumId w:val="54"/>
  </w:num>
  <w:num w:numId="79" w16cid:durableId="1750881428">
    <w:abstractNumId w:val="2"/>
  </w:num>
  <w:num w:numId="80" w16cid:durableId="1197961200">
    <w:abstractNumId w:val="2"/>
  </w:num>
  <w:num w:numId="81" w16cid:durableId="1642616252">
    <w:abstractNumId w:val="2"/>
  </w:num>
  <w:num w:numId="82" w16cid:durableId="2070952293">
    <w:abstractNumId w:val="2"/>
  </w:num>
  <w:num w:numId="83" w16cid:durableId="262804683">
    <w:abstractNumId w:val="2"/>
  </w:num>
  <w:num w:numId="84" w16cid:durableId="126122611">
    <w:abstractNumId w:val="2"/>
  </w:num>
  <w:num w:numId="85" w16cid:durableId="1689138059">
    <w:abstractNumId w:val="2"/>
  </w:num>
  <w:num w:numId="86" w16cid:durableId="1862665022">
    <w:abstractNumId w:val="48"/>
  </w:num>
  <w:num w:numId="87" w16cid:durableId="239872905">
    <w:abstractNumId w:val="5"/>
  </w:num>
  <w:num w:numId="88" w16cid:durableId="1096098299">
    <w:abstractNumId w:val="65"/>
    <w:lvlOverride w:ilvl="0">
      <w:startOverride w:val="64"/>
    </w:lvlOverride>
  </w:num>
  <w:num w:numId="89" w16cid:durableId="1950509894">
    <w:abstractNumId w:val="48"/>
  </w:num>
  <w:num w:numId="90" w16cid:durableId="262227574">
    <w:abstractNumId w:val="48"/>
  </w:num>
  <w:numIdMacAtCleanup w:val="8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ann, Julie">
    <w15:presenceInfo w15:providerId="AD" w15:userId="S::jgann@naic.org::9ba70051-07f8-4722-b0f2-caced7dbf8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390"/>
    <w:rsid w:val="0000107A"/>
    <w:rsid w:val="000021FC"/>
    <w:rsid w:val="000065E0"/>
    <w:rsid w:val="00014046"/>
    <w:rsid w:val="00014BBE"/>
    <w:rsid w:val="00017F37"/>
    <w:rsid w:val="00023CFA"/>
    <w:rsid w:val="00027DB7"/>
    <w:rsid w:val="00030FC4"/>
    <w:rsid w:val="000324CE"/>
    <w:rsid w:val="00035C7E"/>
    <w:rsid w:val="00043046"/>
    <w:rsid w:val="000447D2"/>
    <w:rsid w:val="00046646"/>
    <w:rsid w:val="0004739D"/>
    <w:rsid w:val="000604A4"/>
    <w:rsid w:val="00064114"/>
    <w:rsid w:val="00071B0A"/>
    <w:rsid w:val="00073666"/>
    <w:rsid w:val="00074132"/>
    <w:rsid w:val="00074249"/>
    <w:rsid w:val="000753F7"/>
    <w:rsid w:val="000807B7"/>
    <w:rsid w:val="00093AB4"/>
    <w:rsid w:val="00093DED"/>
    <w:rsid w:val="000A731A"/>
    <w:rsid w:val="000A7338"/>
    <w:rsid w:val="000B726B"/>
    <w:rsid w:val="000C343A"/>
    <w:rsid w:val="000C3874"/>
    <w:rsid w:val="000C4912"/>
    <w:rsid w:val="000C4F85"/>
    <w:rsid w:val="000C511F"/>
    <w:rsid w:val="000C62DB"/>
    <w:rsid w:val="000C6AF7"/>
    <w:rsid w:val="000D2FAA"/>
    <w:rsid w:val="000D4123"/>
    <w:rsid w:val="000D52E3"/>
    <w:rsid w:val="000D545C"/>
    <w:rsid w:val="000D68E4"/>
    <w:rsid w:val="000D7214"/>
    <w:rsid w:val="000E0B7F"/>
    <w:rsid w:val="000E471C"/>
    <w:rsid w:val="000E4A6D"/>
    <w:rsid w:val="000E710D"/>
    <w:rsid w:val="000F4B79"/>
    <w:rsid w:val="001072DC"/>
    <w:rsid w:val="00112FA9"/>
    <w:rsid w:val="00127148"/>
    <w:rsid w:val="00140E18"/>
    <w:rsid w:val="00141ED9"/>
    <w:rsid w:val="00146D2D"/>
    <w:rsid w:val="001502E3"/>
    <w:rsid w:val="00156DD5"/>
    <w:rsid w:val="00160A35"/>
    <w:rsid w:val="00162769"/>
    <w:rsid w:val="001666CE"/>
    <w:rsid w:val="0018088F"/>
    <w:rsid w:val="00180BF5"/>
    <w:rsid w:val="0018193A"/>
    <w:rsid w:val="00182206"/>
    <w:rsid w:val="00184BDF"/>
    <w:rsid w:val="001929D1"/>
    <w:rsid w:val="0019345A"/>
    <w:rsid w:val="001946F6"/>
    <w:rsid w:val="00194948"/>
    <w:rsid w:val="00196908"/>
    <w:rsid w:val="001A2F6C"/>
    <w:rsid w:val="001A3164"/>
    <w:rsid w:val="001A48D8"/>
    <w:rsid w:val="001A4EB2"/>
    <w:rsid w:val="001B0ACD"/>
    <w:rsid w:val="001B123E"/>
    <w:rsid w:val="001B250F"/>
    <w:rsid w:val="001C2155"/>
    <w:rsid w:val="001C38F1"/>
    <w:rsid w:val="001C5F32"/>
    <w:rsid w:val="001D337F"/>
    <w:rsid w:val="001D3560"/>
    <w:rsid w:val="001D560D"/>
    <w:rsid w:val="001E0CC9"/>
    <w:rsid w:val="001E2572"/>
    <w:rsid w:val="001F0AB1"/>
    <w:rsid w:val="001F5214"/>
    <w:rsid w:val="001F6883"/>
    <w:rsid w:val="001F7449"/>
    <w:rsid w:val="0020037B"/>
    <w:rsid w:val="0020370C"/>
    <w:rsid w:val="002144C2"/>
    <w:rsid w:val="00221352"/>
    <w:rsid w:val="00222673"/>
    <w:rsid w:val="00222A50"/>
    <w:rsid w:val="002231D1"/>
    <w:rsid w:val="0023002C"/>
    <w:rsid w:val="002313FA"/>
    <w:rsid w:val="00231C31"/>
    <w:rsid w:val="00233538"/>
    <w:rsid w:val="00233586"/>
    <w:rsid w:val="00236AE9"/>
    <w:rsid w:val="00240DB0"/>
    <w:rsid w:val="00246EED"/>
    <w:rsid w:val="00247000"/>
    <w:rsid w:val="002478C7"/>
    <w:rsid w:val="0025217F"/>
    <w:rsid w:val="002528AB"/>
    <w:rsid w:val="00254117"/>
    <w:rsid w:val="00257A93"/>
    <w:rsid w:val="00261260"/>
    <w:rsid w:val="0026765E"/>
    <w:rsid w:val="00267D27"/>
    <w:rsid w:val="00270D60"/>
    <w:rsid w:val="002730C3"/>
    <w:rsid w:val="00273C88"/>
    <w:rsid w:val="00274A07"/>
    <w:rsid w:val="00286818"/>
    <w:rsid w:val="002878DB"/>
    <w:rsid w:val="0029687C"/>
    <w:rsid w:val="00296C14"/>
    <w:rsid w:val="002A6EBC"/>
    <w:rsid w:val="002B3FDC"/>
    <w:rsid w:val="002B41FC"/>
    <w:rsid w:val="002B6FB8"/>
    <w:rsid w:val="002C181C"/>
    <w:rsid w:val="002C479E"/>
    <w:rsid w:val="002C75A4"/>
    <w:rsid w:val="002D436D"/>
    <w:rsid w:val="002D6DBD"/>
    <w:rsid w:val="002E2196"/>
    <w:rsid w:val="002E25DF"/>
    <w:rsid w:val="002E4A01"/>
    <w:rsid w:val="002E71F2"/>
    <w:rsid w:val="002F4DCA"/>
    <w:rsid w:val="00305FF6"/>
    <w:rsid w:val="00310DB6"/>
    <w:rsid w:val="00311C81"/>
    <w:rsid w:val="00322CBF"/>
    <w:rsid w:val="00322CFF"/>
    <w:rsid w:val="003244B8"/>
    <w:rsid w:val="00325D2C"/>
    <w:rsid w:val="00327271"/>
    <w:rsid w:val="003345EC"/>
    <w:rsid w:val="0033764D"/>
    <w:rsid w:val="003406F9"/>
    <w:rsid w:val="003411C4"/>
    <w:rsid w:val="0034245D"/>
    <w:rsid w:val="00346D57"/>
    <w:rsid w:val="003517D8"/>
    <w:rsid w:val="00367AAE"/>
    <w:rsid w:val="00370E0B"/>
    <w:rsid w:val="0037123A"/>
    <w:rsid w:val="00387FD0"/>
    <w:rsid w:val="00392FBA"/>
    <w:rsid w:val="00393744"/>
    <w:rsid w:val="00394E20"/>
    <w:rsid w:val="00397240"/>
    <w:rsid w:val="003A159D"/>
    <w:rsid w:val="003A3C17"/>
    <w:rsid w:val="003A44B4"/>
    <w:rsid w:val="003A4E21"/>
    <w:rsid w:val="003A742B"/>
    <w:rsid w:val="003A76B7"/>
    <w:rsid w:val="003A7BCD"/>
    <w:rsid w:val="003B0CD2"/>
    <w:rsid w:val="003B1072"/>
    <w:rsid w:val="003B189D"/>
    <w:rsid w:val="003B2824"/>
    <w:rsid w:val="003B4706"/>
    <w:rsid w:val="003B55D4"/>
    <w:rsid w:val="003B6A8D"/>
    <w:rsid w:val="003C04B3"/>
    <w:rsid w:val="003C345C"/>
    <w:rsid w:val="003C491F"/>
    <w:rsid w:val="003C7097"/>
    <w:rsid w:val="003D213A"/>
    <w:rsid w:val="003D3A05"/>
    <w:rsid w:val="003D4F88"/>
    <w:rsid w:val="003E7455"/>
    <w:rsid w:val="003F211A"/>
    <w:rsid w:val="003F3AC7"/>
    <w:rsid w:val="003F5FE1"/>
    <w:rsid w:val="003F6C58"/>
    <w:rsid w:val="0040076F"/>
    <w:rsid w:val="0040420E"/>
    <w:rsid w:val="00405EB1"/>
    <w:rsid w:val="004146D9"/>
    <w:rsid w:val="00415536"/>
    <w:rsid w:val="004217C9"/>
    <w:rsid w:val="004228AA"/>
    <w:rsid w:val="00422CB8"/>
    <w:rsid w:val="00430EAF"/>
    <w:rsid w:val="004363FE"/>
    <w:rsid w:val="0043715D"/>
    <w:rsid w:val="004430D3"/>
    <w:rsid w:val="00444835"/>
    <w:rsid w:val="00445649"/>
    <w:rsid w:val="00451182"/>
    <w:rsid w:val="004561A1"/>
    <w:rsid w:val="00460254"/>
    <w:rsid w:val="00460FA4"/>
    <w:rsid w:val="00462230"/>
    <w:rsid w:val="004654F6"/>
    <w:rsid w:val="00467042"/>
    <w:rsid w:val="00471CA7"/>
    <w:rsid w:val="00480F49"/>
    <w:rsid w:val="00485700"/>
    <w:rsid w:val="00486679"/>
    <w:rsid w:val="0049052F"/>
    <w:rsid w:val="0049165F"/>
    <w:rsid w:val="0049560A"/>
    <w:rsid w:val="00496858"/>
    <w:rsid w:val="004A0646"/>
    <w:rsid w:val="004A3396"/>
    <w:rsid w:val="004A33A4"/>
    <w:rsid w:val="004A3968"/>
    <w:rsid w:val="004A3CFD"/>
    <w:rsid w:val="004A4C69"/>
    <w:rsid w:val="004B053D"/>
    <w:rsid w:val="004B2994"/>
    <w:rsid w:val="004B62AF"/>
    <w:rsid w:val="004C28AB"/>
    <w:rsid w:val="004C2A2B"/>
    <w:rsid w:val="004C3DB7"/>
    <w:rsid w:val="004C4813"/>
    <w:rsid w:val="004D2CA7"/>
    <w:rsid w:val="004D4AF0"/>
    <w:rsid w:val="004E7370"/>
    <w:rsid w:val="004E7AE0"/>
    <w:rsid w:val="004F2E80"/>
    <w:rsid w:val="004F6296"/>
    <w:rsid w:val="00501971"/>
    <w:rsid w:val="00503FF2"/>
    <w:rsid w:val="00506D54"/>
    <w:rsid w:val="00510176"/>
    <w:rsid w:val="00515928"/>
    <w:rsid w:val="00520235"/>
    <w:rsid w:val="0052154F"/>
    <w:rsid w:val="005224E2"/>
    <w:rsid w:val="0052307F"/>
    <w:rsid w:val="00524FC8"/>
    <w:rsid w:val="0052610E"/>
    <w:rsid w:val="00526F4A"/>
    <w:rsid w:val="005278F6"/>
    <w:rsid w:val="0053441F"/>
    <w:rsid w:val="0053728F"/>
    <w:rsid w:val="00537915"/>
    <w:rsid w:val="00540FD4"/>
    <w:rsid w:val="0054136C"/>
    <w:rsid w:val="005531D6"/>
    <w:rsid w:val="0055785B"/>
    <w:rsid w:val="00560B40"/>
    <w:rsid w:val="005617C2"/>
    <w:rsid w:val="005620C8"/>
    <w:rsid w:val="005643DE"/>
    <w:rsid w:val="00564601"/>
    <w:rsid w:val="00565C4B"/>
    <w:rsid w:val="005662D5"/>
    <w:rsid w:val="00566994"/>
    <w:rsid w:val="005679DC"/>
    <w:rsid w:val="005813DE"/>
    <w:rsid w:val="005827A2"/>
    <w:rsid w:val="00584219"/>
    <w:rsid w:val="00584ED8"/>
    <w:rsid w:val="00585DCA"/>
    <w:rsid w:val="005863A6"/>
    <w:rsid w:val="00587F83"/>
    <w:rsid w:val="005964A2"/>
    <w:rsid w:val="005A2596"/>
    <w:rsid w:val="005A50E5"/>
    <w:rsid w:val="005A6369"/>
    <w:rsid w:val="005A69CF"/>
    <w:rsid w:val="005A6D24"/>
    <w:rsid w:val="005B318F"/>
    <w:rsid w:val="005B3193"/>
    <w:rsid w:val="005B3982"/>
    <w:rsid w:val="005B708D"/>
    <w:rsid w:val="005C0DFB"/>
    <w:rsid w:val="005C1D58"/>
    <w:rsid w:val="005C249A"/>
    <w:rsid w:val="005C3214"/>
    <w:rsid w:val="005C3B59"/>
    <w:rsid w:val="005C6F33"/>
    <w:rsid w:val="005D3DE9"/>
    <w:rsid w:val="005E5524"/>
    <w:rsid w:val="005E6B3A"/>
    <w:rsid w:val="005E7E37"/>
    <w:rsid w:val="005F444B"/>
    <w:rsid w:val="0060019F"/>
    <w:rsid w:val="00606E45"/>
    <w:rsid w:val="00607DEB"/>
    <w:rsid w:val="006137EE"/>
    <w:rsid w:val="00620CEF"/>
    <w:rsid w:val="00621CE9"/>
    <w:rsid w:val="00623878"/>
    <w:rsid w:val="00627740"/>
    <w:rsid w:val="006303FE"/>
    <w:rsid w:val="00630BE0"/>
    <w:rsid w:val="00633DA4"/>
    <w:rsid w:val="006378D8"/>
    <w:rsid w:val="00637EA1"/>
    <w:rsid w:val="00643E4E"/>
    <w:rsid w:val="00644D2E"/>
    <w:rsid w:val="00650FF8"/>
    <w:rsid w:val="00652FB0"/>
    <w:rsid w:val="00657D9D"/>
    <w:rsid w:val="006625B4"/>
    <w:rsid w:val="00664535"/>
    <w:rsid w:val="0066777B"/>
    <w:rsid w:val="006737FB"/>
    <w:rsid w:val="00674252"/>
    <w:rsid w:val="0068021A"/>
    <w:rsid w:val="0068274F"/>
    <w:rsid w:val="00683AEA"/>
    <w:rsid w:val="00686B68"/>
    <w:rsid w:val="00692D71"/>
    <w:rsid w:val="006A29E9"/>
    <w:rsid w:val="006A2B0D"/>
    <w:rsid w:val="006B1262"/>
    <w:rsid w:val="006B7528"/>
    <w:rsid w:val="006B7835"/>
    <w:rsid w:val="006C06C3"/>
    <w:rsid w:val="006C3A64"/>
    <w:rsid w:val="006C3ACE"/>
    <w:rsid w:val="006C3B5A"/>
    <w:rsid w:val="006C7FFE"/>
    <w:rsid w:val="006D2BC6"/>
    <w:rsid w:val="006D4AB9"/>
    <w:rsid w:val="006D6CFF"/>
    <w:rsid w:val="006E002A"/>
    <w:rsid w:val="006E2451"/>
    <w:rsid w:val="006E68A3"/>
    <w:rsid w:val="006E7480"/>
    <w:rsid w:val="006F77C8"/>
    <w:rsid w:val="007102E0"/>
    <w:rsid w:val="007118B2"/>
    <w:rsid w:val="0071610B"/>
    <w:rsid w:val="00717C95"/>
    <w:rsid w:val="00723B65"/>
    <w:rsid w:val="00723CAD"/>
    <w:rsid w:val="007327C6"/>
    <w:rsid w:val="00733309"/>
    <w:rsid w:val="00735595"/>
    <w:rsid w:val="007359FF"/>
    <w:rsid w:val="0074195B"/>
    <w:rsid w:val="007445A9"/>
    <w:rsid w:val="007452B4"/>
    <w:rsid w:val="0074607B"/>
    <w:rsid w:val="00750B68"/>
    <w:rsid w:val="0075329E"/>
    <w:rsid w:val="007539B6"/>
    <w:rsid w:val="00754B1F"/>
    <w:rsid w:val="007557EC"/>
    <w:rsid w:val="00765812"/>
    <w:rsid w:val="007703F4"/>
    <w:rsid w:val="00774AA8"/>
    <w:rsid w:val="00775A4F"/>
    <w:rsid w:val="00777A97"/>
    <w:rsid w:val="00785542"/>
    <w:rsid w:val="00790223"/>
    <w:rsid w:val="007927A4"/>
    <w:rsid w:val="00792A40"/>
    <w:rsid w:val="007A14E3"/>
    <w:rsid w:val="007A2D83"/>
    <w:rsid w:val="007A39A2"/>
    <w:rsid w:val="007B12D9"/>
    <w:rsid w:val="007B247C"/>
    <w:rsid w:val="007B26BB"/>
    <w:rsid w:val="007C0C3F"/>
    <w:rsid w:val="007C61C1"/>
    <w:rsid w:val="007C69CE"/>
    <w:rsid w:val="007D10FB"/>
    <w:rsid w:val="007D2495"/>
    <w:rsid w:val="007E1F58"/>
    <w:rsid w:val="007F31A9"/>
    <w:rsid w:val="007F3C66"/>
    <w:rsid w:val="007F69C7"/>
    <w:rsid w:val="00800FD6"/>
    <w:rsid w:val="00802D9F"/>
    <w:rsid w:val="008054CD"/>
    <w:rsid w:val="00805F5D"/>
    <w:rsid w:val="00812D54"/>
    <w:rsid w:val="00816B35"/>
    <w:rsid w:val="00821D8D"/>
    <w:rsid w:val="008235FB"/>
    <w:rsid w:val="00832F75"/>
    <w:rsid w:val="00837FC6"/>
    <w:rsid w:val="00844A0A"/>
    <w:rsid w:val="0084760C"/>
    <w:rsid w:val="00851396"/>
    <w:rsid w:val="00852F3A"/>
    <w:rsid w:val="00853BD8"/>
    <w:rsid w:val="0085621D"/>
    <w:rsid w:val="00870BF9"/>
    <w:rsid w:val="008712F8"/>
    <w:rsid w:val="008815D9"/>
    <w:rsid w:val="008851CC"/>
    <w:rsid w:val="00896426"/>
    <w:rsid w:val="0089699B"/>
    <w:rsid w:val="008A31D6"/>
    <w:rsid w:val="008A4981"/>
    <w:rsid w:val="008A5AE2"/>
    <w:rsid w:val="008A731D"/>
    <w:rsid w:val="008A7504"/>
    <w:rsid w:val="008B457F"/>
    <w:rsid w:val="008B6FEC"/>
    <w:rsid w:val="008D122B"/>
    <w:rsid w:val="008D18E9"/>
    <w:rsid w:val="008D7F78"/>
    <w:rsid w:val="008E3B19"/>
    <w:rsid w:val="008E67FF"/>
    <w:rsid w:val="008F0921"/>
    <w:rsid w:val="008F25CF"/>
    <w:rsid w:val="008F4009"/>
    <w:rsid w:val="008F60AE"/>
    <w:rsid w:val="00900EBB"/>
    <w:rsid w:val="00902931"/>
    <w:rsid w:val="0090446B"/>
    <w:rsid w:val="009143CB"/>
    <w:rsid w:val="00917ABB"/>
    <w:rsid w:val="00920B7B"/>
    <w:rsid w:val="00935B5F"/>
    <w:rsid w:val="00935FB5"/>
    <w:rsid w:val="0094282D"/>
    <w:rsid w:val="00943FC1"/>
    <w:rsid w:val="0094629D"/>
    <w:rsid w:val="00950403"/>
    <w:rsid w:val="00950A16"/>
    <w:rsid w:val="00953E55"/>
    <w:rsid w:val="009548C6"/>
    <w:rsid w:val="00961A8B"/>
    <w:rsid w:val="0096479B"/>
    <w:rsid w:val="009664F7"/>
    <w:rsid w:val="00971741"/>
    <w:rsid w:val="009767CE"/>
    <w:rsid w:val="0098438F"/>
    <w:rsid w:val="00984731"/>
    <w:rsid w:val="009878C7"/>
    <w:rsid w:val="0099228E"/>
    <w:rsid w:val="00992AEB"/>
    <w:rsid w:val="009A114F"/>
    <w:rsid w:val="009A1F63"/>
    <w:rsid w:val="009A2F5E"/>
    <w:rsid w:val="009A3BCD"/>
    <w:rsid w:val="009A6943"/>
    <w:rsid w:val="009B0598"/>
    <w:rsid w:val="009B24E0"/>
    <w:rsid w:val="009B320C"/>
    <w:rsid w:val="009B713A"/>
    <w:rsid w:val="009C077E"/>
    <w:rsid w:val="009C1CA2"/>
    <w:rsid w:val="009C2655"/>
    <w:rsid w:val="009C359D"/>
    <w:rsid w:val="009D2DE7"/>
    <w:rsid w:val="009D2FC0"/>
    <w:rsid w:val="009D3EB4"/>
    <w:rsid w:val="009D484E"/>
    <w:rsid w:val="009D52AE"/>
    <w:rsid w:val="009E11A8"/>
    <w:rsid w:val="009E6525"/>
    <w:rsid w:val="009E6937"/>
    <w:rsid w:val="009E6A19"/>
    <w:rsid w:val="009E7DBC"/>
    <w:rsid w:val="009F4D6C"/>
    <w:rsid w:val="00A042D6"/>
    <w:rsid w:val="00A1049F"/>
    <w:rsid w:val="00A1693F"/>
    <w:rsid w:val="00A17198"/>
    <w:rsid w:val="00A23390"/>
    <w:rsid w:val="00A2574F"/>
    <w:rsid w:val="00A27637"/>
    <w:rsid w:val="00A36E42"/>
    <w:rsid w:val="00A44436"/>
    <w:rsid w:val="00A5346D"/>
    <w:rsid w:val="00A54986"/>
    <w:rsid w:val="00A57891"/>
    <w:rsid w:val="00A6010D"/>
    <w:rsid w:val="00A650DD"/>
    <w:rsid w:val="00A67333"/>
    <w:rsid w:val="00A734FA"/>
    <w:rsid w:val="00A73891"/>
    <w:rsid w:val="00A762DC"/>
    <w:rsid w:val="00A76E3B"/>
    <w:rsid w:val="00A8059A"/>
    <w:rsid w:val="00A84612"/>
    <w:rsid w:val="00A8654E"/>
    <w:rsid w:val="00A86C97"/>
    <w:rsid w:val="00AA422B"/>
    <w:rsid w:val="00AA5797"/>
    <w:rsid w:val="00AB1FE8"/>
    <w:rsid w:val="00AB35E1"/>
    <w:rsid w:val="00AB7928"/>
    <w:rsid w:val="00AC2336"/>
    <w:rsid w:val="00AC2CF9"/>
    <w:rsid w:val="00AC2F54"/>
    <w:rsid w:val="00AC584E"/>
    <w:rsid w:val="00AC64C6"/>
    <w:rsid w:val="00AD2A34"/>
    <w:rsid w:val="00AD479E"/>
    <w:rsid w:val="00AD4D7D"/>
    <w:rsid w:val="00AD709B"/>
    <w:rsid w:val="00AE08E8"/>
    <w:rsid w:val="00AE3429"/>
    <w:rsid w:val="00AE620A"/>
    <w:rsid w:val="00AE7CDB"/>
    <w:rsid w:val="00AF1012"/>
    <w:rsid w:val="00AF3639"/>
    <w:rsid w:val="00AF4878"/>
    <w:rsid w:val="00AF6421"/>
    <w:rsid w:val="00AF6450"/>
    <w:rsid w:val="00B07E61"/>
    <w:rsid w:val="00B136A8"/>
    <w:rsid w:val="00B153A0"/>
    <w:rsid w:val="00B16971"/>
    <w:rsid w:val="00B23178"/>
    <w:rsid w:val="00B31365"/>
    <w:rsid w:val="00B3356E"/>
    <w:rsid w:val="00B343C6"/>
    <w:rsid w:val="00B35384"/>
    <w:rsid w:val="00B36CDE"/>
    <w:rsid w:val="00B3790D"/>
    <w:rsid w:val="00B41904"/>
    <w:rsid w:val="00B42B5A"/>
    <w:rsid w:val="00B42BE7"/>
    <w:rsid w:val="00B42E50"/>
    <w:rsid w:val="00B4474D"/>
    <w:rsid w:val="00B44D9F"/>
    <w:rsid w:val="00B45903"/>
    <w:rsid w:val="00B4695B"/>
    <w:rsid w:val="00B52704"/>
    <w:rsid w:val="00B541E0"/>
    <w:rsid w:val="00B62598"/>
    <w:rsid w:val="00B63FE0"/>
    <w:rsid w:val="00B64BA8"/>
    <w:rsid w:val="00B7207D"/>
    <w:rsid w:val="00B8212C"/>
    <w:rsid w:val="00B9089B"/>
    <w:rsid w:val="00BA0597"/>
    <w:rsid w:val="00BA0671"/>
    <w:rsid w:val="00BA4043"/>
    <w:rsid w:val="00BB077B"/>
    <w:rsid w:val="00BB16C5"/>
    <w:rsid w:val="00BC2738"/>
    <w:rsid w:val="00BC4B68"/>
    <w:rsid w:val="00BC60E3"/>
    <w:rsid w:val="00BC677C"/>
    <w:rsid w:val="00BC68EB"/>
    <w:rsid w:val="00BC6DB3"/>
    <w:rsid w:val="00BD1191"/>
    <w:rsid w:val="00BD5757"/>
    <w:rsid w:val="00BD6F66"/>
    <w:rsid w:val="00BD707F"/>
    <w:rsid w:val="00BE2C1C"/>
    <w:rsid w:val="00BF38A7"/>
    <w:rsid w:val="00C04250"/>
    <w:rsid w:val="00C07DF2"/>
    <w:rsid w:val="00C1052F"/>
    <w:rsid w:val="00C107E7"/>
    <w:rsid w:val="00C11094"/>
    <w:rsid w:val="00C1440E"/>
    <w:rsid w:val="00C15E46"/>
    <w:rsid w:val="00C201C5"/>
    <w:rsid w:val="00C2468F"/>
    <w:rsid w:val="00C24E5C"/>
    <w:rsid w:val="00C2525F"/>
    <w:rsid w:val="00C26118"/>
    <w:rsid w:val="00C300A7"/>
    <w:rsid w:val="00C32D5A"/>
    <w:rsid w:val="00C34B3E"/>
    <w:rsid w:val="00C35512"/>
    <w:rsid w:val="00C35A8C"/>
    <w:rsid w:val="00C37D36"/>
    <w:rsid w:val="00C4351F"/>
    <w:rsid w:val="00C44B18"/>
    <w:rsid w:val="00C46A9F"/>
    <w:rsid w:val="00C4776B"/>
    <w:rsid w:val="00C5436E"/>
    <w:rsid w:val="00C66B45"/>
    <w:rsid w:val="00C718E9"/>
    <w:rsid w:val="00C76FE6"/>
    <w:rsid w:val="00C77C01"/>
    <w:rsid w:val="00C82554"/>
    <w:rsid w:val="00C82654"/>
    <w:rsid w:val="00C83EAE"/>
    <w:rsid w:val="00C86D18"/>
    <w:rsid w:val="00C9386A"/>
    <w:rsid w:val="00C949F7"/>
    <w:rsid w:val="00C96603"/>
    <w:rsid w:val="00CA3BBE"/>
    <w:rsid w:val="00CA574D"/>
    <w:rsid w:val="00CB67CA"/>
    <w:rsid w:val="00CC697E"/>
    <w:rsid w:val="00CD3FDB"/>
    <w:rsid w:val="00CD5DD4"/>
    <w:rsid w:val="00CE0777"/>
    <w:rsid w:val="00CE27CF"/>
    <w:rsid w:val="00CE56FC"/>
    <w:rsid w:val="00CE7ACD"/>
    <w:rsid w:val="00CF2564"/>
    <w:rsid w:val="00CF39BE"/>
    <w:rsid w:val="00D00055"/>
    <w:rsid w:val="00D004EF"/>
    <w:rsid w:val="00D025EC"/>
    <w:rsid w:val="00D0300D"/>
    <w:rsid w:val="00D0308E"/>
    <w:rsid w:val="00D03667"/>
    <w:rsid w:val="00D057C6"/>
    <w:rsid w:val="00D16BF0"/>
    <w:rsid w:val="00D229C5"/>
    <w:rsid w:val="00D24093"/>
    <w:rsid w:val="00D24842"/>
    <w:rsid w:val="00D26A4F"/>
    <w:rsid w:val="00D3144D"/>
    <w:rsid w:val="00D33204"/>
    <w:rsid w:val="00D3516F"/>
    <w:rsid w:val="00D35467"/>
    <w:rsid w:val="00D35FEC"/>
    <w:rsid w:val="00D36690"/>
    <w:rsid w:val="00D36D27"/>
    <w:rsid w:val="00D457FA"/>
    <w:rsid w:val="00D509EE"/>
    <w:rsid w:val="00D50B51"/>
    <w:rsid w:val="00D5691B"/>
    <w:rsid w:val="00D64F4F"/>
    <w:rsid w:val="00D668B2"/>
    <w:rsid w:val="00D675F2"/>
    <w:rsid w:val="00D67C20"/>
    <w:rsid w:val="00D7122B"/>
    <w:rsid w:val="00D72642"/>
    <w:rsid w:val="00D764D4"/>
    <w:rsid w:val="00D77875"/>
    <w:rsid w:val="00D851B5"/>
    <w:rsid w:val="00D91D54"/>
    <w:rsid w:val="00D94772"/>
    <w:rsid w:val="00D95878"/>
    <w:rsid w:val="00D95F8F"/>
    <w:rsid w:val="00D97F62"/>
    <w:rsid w:val="00DA1BEA"/>
    <w:rsid w:val="00DA4E7D"/>
    <w:rsid w:val="00DA6390"/>
    <w:rsid w:val="00DB2527"/>
    <w:rsid w:val="00DB2FD1"/>
    <w:rsid w:val="00DC20E3"/>
    <w:rsid w:val="00DC2F25"/>
    <w:rsid w:val="00DD027E"/>
    <w:rsid w:val="00DD3802"/>
    <w:rsid w:val="00DD72B3"/>
    <w:rsid w:val="00DD75D0"/>
    <w:rsid w:val="00DE33F9"/>
    <w:rsid w:val="00DE7B43"/>
    <w:rsid w:val="00DF51AC"/>
    <w:rsid w:val="00E00913"/>
    <w:rsid w:val="00E059A3"/>
    <w:rsid w:val="00E12AD9"/>
    <w:rsid w:val="00E133CF"/>
    <w:rsid w:val="00E16627"/>
    <w:rsid w:val="00E1715B"/>
    <w:rsid w:val="00E17F30"/>
    <w:rsid w:val="00E26081"/>
    <w:rsid w:val="00E26317"/>
    <w:rsid w:val="00E3626F"/>
    <w:rsid w:val="00E3760C"/>
    <w:rsid w:val="00E411E2"/>
    <w:rsid w:val="00E42F80"/>
    <w:rsid w:val="00E43E46"/>
    <w:rsid w:val="00E450E1"/>
    <w:rsid w:val="00E507AA"/>
    <w:rsid w:val="00E60011"/>
    <w:rsid w:val="00E602BB"/>
    <w:rsid w:val="00E604A6"/>
    <w:rsid w:val="00E639A2"/>
    <w:rsid w:val="00E66B07"/>
    <w:rsid w:val="00E67282"/>
    <w:rsid w:val="00E678F8"/>
    <w:rsid w:val="00E71A55"/>
    <w:rsid w:val="00E72184"/>
    <w:rsid w:val="00E73A95"/>
    <w:rsid w:val="00E80933"/>
    <w:rsid w:val="00E84246"/>
    <w:rsid w:val="00E904AE"/>
    <w:rsid w:val="00E915B6"/>
    <w:rsid w:val="00E96BC3"/>
    <w:rsid w:val="00EA1292"/>
    <w:rsid w:val="00EA2501"/>
    <w:rsid w:val="00EA3BF8"/>
    <w:rsid w:val="00EA7ABF"/>
    <w:rsid w:val="00EB279A"/>
    <w:rsid w:val="00EB53C4"/>
    <w:rsid w:val="00EB5AE9"/>
    <w:rsid w:val="00EB739F"/>
    <w:rsid w:val="00EB77AC"/>
    <w:rsid w:val="00EC05D0"/>
    <w:rsid w:val="00EC79A0"/>
    <w:rsid w:val="00EC7F15"/>
    <w:rsid w:val="00ED0415"/>
    <w:rsid w:val="00ED6D1D"/>
    <w:rsid w:val="00EE0471"/>
    <w:rsid w:val="00EE462D"/>
    <w:rsid w:val="00EF1993"/>
    <w:rsid w:val="00EF20B1"/>
    <w:rsid w:val="00F01348"/>
    <w:rsid w:val="00F02D3A"/>
    <w:rsid w:val="00F052E3"/>
    <w:rsid w:val="00F071BB"/>
    <w:rsid w:val="00F11C81"/>
    <w:rsid w:val="00F13B20"/>
    <w:rsid w:val="00F15F39"/>
    <w:rsid w:val="00F20007"/>
    <w:rsid w:val="00F32B68"/>
    <w:rsid w:val="00F33369"/>
    <w:rsid w:val="00F418D7"/>
    <w:rsid w:val="00F41FD6"/>
    <w:rsid w:val="00F42C9D"/>
    <w:rsid w:val="00F45C69"/>
    <w:rsid w:val="00F572EF"/>
    <w:rsid w:val="00F6725C"/>
    <w:rsid w:val="00F727EC"/>
    <w:rsid w:val="00F74A4F"/>
    <w:rsid w:val="00F770FE"/>
    <w:rsid w:val="00F7722D"/>
    <w:rsid w:val="00F8199F"/>
    <w:rsid w:val="00F91848"/>
    <w:rsid w:val="00F958DF"/>
    <w:rsid w:val="00F95A78"/>
    <w:rsid w:val="00F96F9F"/>
    <w:rsid w:val="00FA3A34"/>
    <w:rsid w:val="00FA4F08"/>
    <w:rsid w:val="00FA5803"/>
    <w:rsid w:val="00FB36BD"/>
    <w:rsid w:val="00FB4F7C"/>
    <w:rsid w:val="00FB58AF"/>
    <w:rsid w:val="00FB6115"/>
    <w:rsid w:val="00FC0B9D"/>
    <w:rsid w:val="00FC7210"/>
    <w:rsid w:val="00FC7DF5"/>
    <w:rsid w:val="00FD1502"/>
    <w:rsid w:val="00FD284E"/>
    <w:rsid w:val="00FE0AC9"/>
    <w:rsid w:val="00FE4ABF"/>
    <w:rsid w:val="00FF29C1"/>
    <w:rsid w:val="07539D53"/>
    <w:rsid w:val="0A81969C"/>
    <w:rsid w:val="1180B58F"/>
    <w:rsid w:val="140F5085"/>
    <w:rsid w:val="159C4A6A"/>
    <w:rsid w:val="1C880911"/>
    <w:rsid w:val="21487BC6"/>
    <w:rsid w:val="222DABF0"/>
    <w:rsid w:val="238FE8B9"/>
    <w:rsid w:val="2482E385"/>
    <w:rsid w:val="25193742"/>
    <w:rsid w:val="2850D804"/>
    <w:rsid w:val="2CE6DDF0"/>
    <w:rsid w:val="2D681126"/>
    <w:rsid w:val="2DE2EA80"/>
    <w:rsid w:val="3E3CDB05"/>
    <w:rsid w:val="3EC9DA88"/>
    <w:rsid w:val="4C3362F2"/>
    <w:rsid w:val="595CA321"/>
    <w:rsid w:val="5AB6F53A"/>
    <w:rsid w:val="5ED91A10"/>
    <w:rsid w:val="5EE00F38"/>
    <w:rsid w:val="66CB0398"/>
    <w:rsid w:val="6866D3F9"/>
    <w:rsid w:val="7D9DB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72145"/>
  <w15:docId w15:val="{B3538654-57AA-4266-9DF9-436CB728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41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2135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156DD5"/>
    <w:pPr>
      <w:keepNext/>
      <w:keepLines/>
      <w:spacing w:before="200"/>
      <w:jc w:val="both"/>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C9386A"/>
    <w:pPr>
      <w:keepNext/>
      <w:spacing w:before="240" w:after="120" w:line="280" w:lineRule="exact"/>
      <w:jc w:val="both"/>
      <w:outlineLvl w:val="2"/>
    </w:pPr>
    <w:rPr>
      <w:b/>
      <w:sz w:val="22"/>
      <w:szCs w:val="20"/>
    </w:rPr>
  </w:style>
  <w:style w:type="paragraph" w:styleId="Heading4">
    <w:name w:val="heading 4"/>
    <w:basedOn w:val="Normal"/>
    <w:next w:val="Normal"/>
    <w:link w:val="Heading4Char"/>
    <w:qFormat/>
    <w:rsid w:val="00C9386A"/>
    <w:pPr>
      <w:keepNext/>
      <w:spacing w:after="220"/>
      <w:outlineLvl w:val="3"/>
    </w:pPr>
    <w:rPr>
      <w:b/>
      <w:bCs/>
      <w:sz w:val="22"/>
    </w:rPr>
  </w:style>
  <w:style w:type="paragraph" w:styleId="Heading5">
    <w:name w:val="heading 5"/>
    <w:basedOn w:val="Normal"/>
    <w:next w:val="Normal"/>
    <w:link w:val="Heading5Char"/>
    <w:qFormat/>
    <w:rsid w:val="00C9386A"/>
    <w:pPr>
      <w:spacing w:before="240" w:after="60"/>
      <w:jc w:val="both"/>
      <w:outlineLvl w:val="4"/>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23390"/>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A2339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E678F8"/>
    <w:pPr>
      <w:tabs>
        <w:tab w:val="center" w:pos="4680"/>
        <w:tab w:val="right" w:pos="9360"/>
      </w:tabs>
    </w:pPr>
  </w:style>
  <w:style w:type="character" w:customStyle="1" w:styleId="HeaderChar">
    <w:name w:val="Header Char"/>
    <w:basedOn w:val="DefaultParagraphFont"/>
    <w:link w:val="Header"/>
    <w:rsid w:val="00E678F8"/>
    <w:rPr>
      <w:rFonts w:ascii="Times New Roman" w:eastAsia="Times New Roman" w:hAnsi="Times New Roman" w:cs="Times New Roman"/>
      <w:sz w:val="24"/>
      <w:szCs w:val="24"/>
    </w:rPr>
  </w:style>
  <w:style w:type="paragraph" w:styleId="Footer">
    <w:name w:val="footer"/>
    <w:basedOn w:val="Normal"/>
    <w:link w:val="FooterChar"/>
    <w:unhideWhenUsed/>
    <w:rsid w:val="00E678F8"/>
    <w:pPr>
      <w:tabs>
        <w:tab w:val="center" w:pos="4680"/>
        <w:tab w:val="right" w:pos="9360"/>
      </w:tabs>
    </w:pPr>
  </w:style>
  <w:style w:type="character" w:customStyle="1" w:styleId="FooterChar">
    <w:name w:val="Footer Char"/>
    <w:basedOn w:val="DefaultParagraphFont"/>
    <w:link w:val="Footer"/>
    <w:rsid w:val="00E678F8"/>
    <w:rPr>
      <w:rFonts w:ascii="Times New Roman" w:eastAsia="Times New Roman" w:hAnsi="Times New Roman" w:cs="Times New Roman"/>
      <w:sz w:val="24"/>
      <w:szCs w:val="24"/>
    </w:rPr>
  </w:style>
  <w:style w:type="paragraph" w:styleId="ListContinue">
    <w:name w:val="List Continue"/>
    <w:basedOn w:val="Normal"/>
    <w:rsid w:val="002B6FB8"/>
    <w:pPr>
      <w:numPr>
        <w:numId w:val="6"/>
      </w:numPr>
      <w:spacing w:after="220"/>
      <w:jc w:val="both"/>
    </w:pPr>
    <w:rPr>
      <w:sz w:val="22"/>
      <w:szCs w:val="20"/>
    </w:rPr>
  </w:style>
  <w:style w:type="character" w:customStyle="1" w:styleId="Heading2Char">
    <w:name w:val="Heading 2 Char"/>
    <w:basedOn w:val="DefaultParagraphFont"/>
    <w:link w:val="Heading2"/>
    <w:rsid w:val="00156DD5"/>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qFormat/>
    <w:rsid w:val="00156DD5"/>
    <w:pPr>
      <w:spacing w:after="220"/>
      <w:jc w:val="both"/>
    </w:pPr>
    <w:rPr>
      <w:sz w:val="22"/>
      <w:szCs w:val="20"/>
    </w:rPr>
  </w:style>
  <w:style w:type="character" w:customStyle="1" w:styleId="BodyTextChar">
    <w:name w:val="Body Text Char"/>
    <w:basedOn w:val="DefaultParagraphFont"/>
    <w:link w:val="BodyText"/>
    <w:rsid w:val="00156DD5"/>
    <w:rPr>
      <w:rFonts w:ascii="Times New Roman" w:eastAsia="Times New Roman" w:hAnsi="Times New Roman" w:cs="Times New Roman"/>
      <w:szCs w:val="20"/>
    </w:rPr>
  </w:style>
  <w:style w:type="paragraph" w:styleId="Title">
    <w:name w:val="Title"/>
    <w:basedOn w:val="Normal"/>
    <w:link w:val="TitleChar"/>
    <w:qFormat/>
    <w:rsid w:val="00156DD5"/>
    <w:pPr>
      <w:jc w:val="center"/>
    </w:pPr>
    <w:rPr>
      <w:b/>
      <w:szCs w:val="20"/>
    </w:rPr>
  </w:style>
  <w:style w:type="character" w:customStyle="1" w:styleId="TitleChar">
    <w:name w:val="Title Char"/>
    <w:basedOn w:val="DefaultParagraphFont"/>
    <w:link w:val="Title"/>
    <w:rsid w:val="00156DD5"/>
    <w:rPr>
      <w:rFonts w:ascii="Times New Roman" w:eastAsia="Times New Roman" w:hAnsi="Times New Roman" w:cs="Times New Roman"/>
      <w:b/>
      <w:sz w:val="24"/>
      <w:szCs w:val="20"/>
    </w:rPr>
  </w:style>
  <w:style w:type="paragraph" w:styleId="FootnoteText">
    <w:name w:val="footnote text"/>
    <w:aliases w:val="Car,ALTS FOOTNOTE,fn,Footnote Text 2,Footnote text,FOOTNOTE,ALTS FOOTNOTE Char,fn Char,Footnote Text Char1 Char,Footnote Text Char Char Char,ALTS FOOTNOTE Char Char Char,fn Char Char Char,Footnote Text Char2 Char Char Char,C"/>
    <w:basedOn w:val="Normal"/>
    <w:link w:val="FootnoteTextChar"/>
    <w:unhideWhenUsed/>
    <w:rsid w:val="004363FE"/>
    <w:rPr>
      <w:sz w:val="20"/>
      <w:szCs w:val="20"/>
    </w:rPr>
  </w:style>
  <w:style w:type="character" w:customStyle="1" w:styleId="FootnoteTextChar">
    <w:name w:val="Footnote Text Char"/>
    <w:aliases w:val="Car Char,ALTS FOOTNOTE Char1,fn Char1,Footnote Text 2 Char,Footnote text Char,FOOTNOTE Char,ALTS FOOTNOTE Char Char,fn Char Char,Footnote Text Char1 Char Char,Footnote Text Char Char Char Char,ALTS FOOTNOTE Char Char Char Char,C Char"/>
    <w:basedOn w:val="DefaultParagraphFont"/>
    <w:link w:val="FootnoteText"/>
    <w:rsid w:val="004363FE"/>
    <w:rPr>
      <w:rFonts w:ascii="Times New Roman" w:eastAsia="Times New Roman" w:hAnsi="Times New Roman" w:cs="Times New Roman"/>
      <w:sz w:val="20"/>
      <w:szCs w:val="20"/>
    </w:rPr>
  </w:style>
  <w:style w:type="character" w:styleId="FootnoteReference">
    <w:name w:val="footnote reference"/>
    <w:aliases w:val="FN Ref"/>
    <w:basedOn w:val="DefaultParagraphFont"/>
    <w:unhideWhenUsed/>
    <w:qFormat/>
    <w:rsid w:val="004363FE"/>
    <w:rPr>
      <w:vertAlign w:val="superscript"/>
    </w:rPr>
  </w:style>
  <w:style w:type="paragraph" w:styleId="ListParagraph">
    <w:name w:val="List Paragraph"/>
    <w:aliases w:val="Bullet Point"/>
    <w:basedOn w:val="Normal"/>
    <w:link w:val="ListParagraphChar"/>
    <w:uiPriority w:val="34"/>
    <w:qFormat/>
    <w:rsid w:val="00DB2527"/>
    <w:pPr>
      <w:ind w:left="720"/>
      <w:contextualSpacing/>
    </w:pPr>
  </w:style>
  <w:style w:type="character" w:styleId="CommentReference">
    <w:name w:val="annotation reference"/>
    <w:basedOn w:val="DefaultParagraphFont"/>
    <w:semiHidden/>
    <w:unhideWhenUsed/>
    <w:rsid w:val="00C4776B"/>
    <w:rPr>
      <w:sz w:val="16"/>
      <w:szCs w:val="16"/>
    </w:rPr>
  </w:style>
  <w:style w:type="paragraph" w:styleId="CommentText">
    <w:name w:val="annotation text"/>
    <w:basedOn w:val="Normal"/>
    <w:link w:val="CommentTextChar"/>
    <w:unhideWhenUsed/>
    <w:rsid w:val="00C4776B"/>
    <w:rPr>
      <w:sz w:val="20"/>
      <w:szCs w:val="20"/>
    </w:rPr>
  </w:style>
  <w:style w:type="character" w:customStyle="1" w:styleId="CommentTextChar">
    <w:name w:val="Comment Text Char"/>
    <w:basedOn w:val="DefaultParagraphFont"/>
    <w:link w:val="CommentText"/>
    <w:rsid w:val="00C4776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C4776B"/>
    <w:rPr>
      <w:b/>
      <w:bCs/>
    </w:rPr>
  </w:style>
  <w:style w:type="character" w:customStyle="1" w:styleId="CommentSubjectChar">
    <w:name w:val="Comment Subject Char"/>
    <w:basedOn w:val="CommentTextChar"/>
    <w:link w:val="CommentSubject"/>
    <w:semiHidden/>
    <w:rsid w:val="00C4776B"/>
    <w:rPr>
      <w:rFonts w:ascii="Times New Roman" w:eastAsia="Times New Roman" w:hAnsi="Times New Roman" w:cs="Times New Roman"/>
      <w:b/>
      <w:bCs/>
      <w:sz w:val="20"/>
      <w:szCs w:val="20"/>
    </w:rPr>
  </w:style>
  <w:style w:type="paragraph" w:styleId="Revision">
    <w:name w:val="Revision"/>
    <w:hidden/>
    <w:uiPriority w:val="99"/>
    <w:semiHidden/>
    <w:rsid w:val="00C4776B"/>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semiHidden/>
    <w:unhideWhenUsed/>
    <w:rsid w:val="00C4776B"/>
    <w:rPr>
      <w:rFonts w:ascii="Tahoma" w:hAnsi="Tahoma" w:cs="Tahoma"/>
      <w:sz w:val="16"/>
      <w:szCs w:val="16"/>
    </w:rPr>
  </w:style>
  <w:style w:type="character" w:customStyle="1" w:styleId="BalloonTextChar">
    <w:name w:val="Balloon Text Char"/>
    <w:basedOn w:val="DefaultParagraphFont"/>
    <w:link w:val="BalloonText"/>
    <w:semiHidden/>
    <w:rsid w:val="00C4776B"/>
    <w:rPr>
      <w:rFonts w:ascii="Tahoma" w:eastAsia="Times New Roman" w:hAnsi="Tahoma" w:cs="Tahoma"/>
      <w:sz w:val="16"/>
      <w:szCs w:val="16"/>
    </w:rPr>
  </w:style>
  <w:style w:type="paragraph" w:styleId="NormalWeb">
    <w:name w:val="Normal (Web)"/>
    <w:basedOn w:val="Normal"/>
    <w:uiPriority w:val="99"/>
    <w:unhideWhenUsed/>
    <w:rsid w:val="00F91848"/>
    <w:pPr>
      <w:spacing w:before="100" w:beforeAutospacing="1" w:after="100" w:afterAutospacing="1"/>
    </w:pPr>
    <w:rPr>
      <w:color w:val="000000"/>
      <w:sz w:val="21"/>
      <w:szCs w:val="21"/>
    </w:rPr>
  </w:style>
  <w:style w:type="paragraph" w:customStyle="1" w:styleId="HangIndent5">
    <w:name w:val="Hang Indent .5&quot;"/>
    <w:autoRedefine/>
    <w:rsid w:val="00D668B2"/>
    <w:pPr>
      <w:spacing w:after="220" w:line="240" w:lineRule="auto"/>
      <w:ind w:left="1440" w:hanging="720"/>
      <w:jc w:val="both"/>
    </w:pPr>
    <w:rPr>
      <w:rFonts w:ascii="Times New Roman" w:eastAsia="Times New Roman" w:hAnsi="Times New Roman" w:cs="Times New Roman"/>
      <w:noProof/>
      <w:szCs w:val="20"/>
    </w:rPr>
  </w:style>
  <w:style w:type="paragraph" w:customStyle="1" w:styleId="Subtitle2">
    <w:name w:val="Subtitle2"/>
    <w:basedOn w:val="Heading2"/>
    <w:rsid w:val="00D668B2"/>
    <w:pPr>
      <w:keepLines w:val="0"/>
      <w:spacing w:before="0" w:after="220"/>
      <w:jc w:val="left"/>
    </w:pPr>
    <w:rPr>
      <w:rFonts w:ascii="Times New Roman" w:eastAsia="Times New Roman" w:hAnsi="Times New Roman" w:cs="Times New Roman"/>
      <w:bCs w:val="0"/>
      <w:color w:val="auto"/>
      <w:sz w:val="22"/>
      <w:szCs w:val="20"/>
    </w:rPr>
  </w:style>
  <w:style w:type="character" w:customStyle="1" w:styleId="Heading1Char">
    <w:name w:val="Heading 1 Char"/>
    <w:basedOn w:val="DefaultParagraphFont"/>
    <w:link w:val="Heading1"/>
    <w:rsid w:val="00221352"/>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uiPriority w:val="39"/>
    <w:rsid w:val="00221352"/>
    <w:pPr>
      <w:tabs>
        <w:tab w:val="right" w:leader="dot" w:pos="9360"/>
      </w:tabs>
      <w:spacing w:before="120" w:after="120"/>
      <w:jc w:val="both"/>
    </w:pPr>
    <w:rPr>
      <w:b/>
      <w:caps/>
      <w:sz w:val="20"/>
      <w:szCs w:val="20"/>
      <w14:shadow w14:blurRad="50800" w14:dist="38100" w14:dir="2700000" w14:sx="100000" w14:sy="100000" w14:kx="0" w14:ky="0" w14:algn="tl">
        <w14:srgbClr w14:val="000000">
          <w14:alpha w14:val="60000"/>
        </w14:srgbClr>
      </w14:shadow>
    </w:rPr>
  </w:style>
  <w:style w:type="paragraph" w:styleId="TOC2">
    <w:name w:val="toc 2"/>
    <w:basedOn w:val="Normal"/>
    <w:next w:val="Normal"/>
    <w:uiPriority w:val="39"/>
    <w:rsid w:val="00221352"/>
    <w:pPr>
      <w:tabs>
        <w:tab w:val="right" w:leader="dot" w:pos="9360"/>
      </w:tabs>
      <w:jc w:val="both"/>
    </w:pPr>
    <w:rPr>
      <w:sz w:val="20"/>
      <w:szCs w:val="20"/>
      <w14:shadow w14:blurRad="50800" w14:dist="38100" w14:dir="2700000" w14:sx="100000" w14:sy="100000" w14:kx="0" w14:ky="0" w14:algn="tl">
        <w14:srgbClr w14:val="000000">
          <w14:alpha w14:val="60000"/>
        </w14:srgbClr>
      </w14:shadow>
    </w:rPr>
  </w:style>
  <w:style w:type="paragraph" w:customStyle="1" w:styleId="HeaderEven">
    <w:name w:val="Header Even"/>
    <w:basedOn w:val="Normal"/>
    <w:rsid w:val="00221352"/>
    <w:pPr>
      <w:tabs>
        <w:tab w:val="center" w:pos="5040"/>
      </w:tabs>
      <w:spacing w:after="280"/>
      <w:jc w:val="both"/>
    </w:pPr>
    <w:rPr>
      <w:b/>
      <w:sz w:val="18"/>
      <w:szCs w:val="20"/>
      <w14:shadow w14:blurRad="50800" w14:dist="38100" w14:dir="2700000" w14:sx="100000" w14:sy="100000" w14:kx="0" w14:ky="0" w14:algn="tl">
        <w14:srgbClr w14:val="000000">
          <w14:alpha w14:val="60000"/>
        </w14:srgbClr>
      </w14:shadow>
    </w:rPr>
  </w:style>
  <w:style w:type="paragraph" w:customStyle="1" w:styleId="FooterOdd">
    <w:name w:val="Footer Odd"/>
    <w:basedOn w:val="Normal"/>
    <w:rsid w:val="00221352"/>
    <w:pPr>
      <w:tabs>
        <w:tab w:val="center" w:pos="5040"/>
        <w:tab w:val="right" w:pos="9360"/>
      </w:tabs>
      <w:spacing w:before="220"/>
      <w:jc w:val="both"/>
    </w:pPr>
    <w:rPr>
      <w:b/>
      <w:sz w:val="18"/>
      <w:szCs w:val="20"/>
      <w14:shadow w14:blurRad="50800" w14:dist="38100" w14:dir="2700000" w14:sx="100000" w14:sy="100000" w14:kx="0" w14:ky="0" w14:algn="tl">
        <w14:srgbClr w14:val="000000">
          <w14:alpha w14:val="60000"/>
        </w14:srgbClr>
      </w14:shadow>
    </w:rPr>
  </w:style>
  <w:style w:type="paragraph" w:customStyle="1" w:styleId="FooterEven">
    <w:name w:val="Footer Even"/>
    <w:basedOn w:val="Normal"/>
    <w:rsid w:val="00221352"/>
    <w:pPr>
      <w:tabs>
        <w:tab w:val="center" w:pos="5040"/>
      </w:tabs>
      <w:spacing w:before="220"/>
      <w:jc w:val="both"/>
    </w:pPr>
    <w:rPr>
      <w:b/>
      <w:sz w:val="18"/>
      <w:szCs w:val="20"/>
      <w14:shadow w14:blurRad="50800" w14:dist="38100" w14:dir="2700000" w14:sx="100000" w14:sy="100000" w14:kx="0" w14:ky="0" w14:algn="tl">
        <w14:srgbClr w14:val="000000">
          <w14:alpha w14:val="60000"/>
        </w14:srgbClr>
      </w14:shadow>
    </w:rPr>
  </w:style>
  <w:style w:type="character" w:styleId="PageNumber">
    <w:name w:val="page number"/>
    <w:basedOn w:val="DefaultParagraphFont"/>
    <w:rsid w:val="00221352"/>
  </w:style>
  <w:style w:type="paragraph" w:styleId="ListBullet2">
    <w:name w:val="List Bullet 2"/>
    <w:basedOn w:val="Normal"/>
    <w:autoRedefine/>
    <w:rsid w:val="00222A50"/>
    <w:pPr>
      <w:numPr>
        <w:numId w:val="7"/>
      </w:numPr>
      <w:tabs>
        <w:tab w:val="clear" w:pos="1440"/>
      </w:tabs>
      <w:spacing w:after="220"/>
      <w:ind w:left="1080" w:hanging="450"/>
      <w:jc w:val="both"/>
    </w:pPr>
    <w:rPr>
      <w:sz w:val="22"/>
      <w:szCs w:val="20"/>
    </w:rPr>
  </w:style>
  <w:style w:type="paragraph" w:customStyle="1" w:styleId="Question">
    <w:name w:val="Question"/>
    <w:basedOn w:val="Normal"/>
    <w:rsid w:val="00405EB1"/>
    <w:pPr>
      <w:tabs>
        <w:tab w:val="left" w:pos="360"/>
        <w:tab w:val="left" w:pos="1440"/>
      </w:tabs>
      <w:spacing w:after="220"/>
      <w:ind w:left="720" w:hanging="720"/>
      <w:jc w:val="both"/>
    </w:pPr>
    <w:rPr>
      <w:sz w:val="22"/>
      <w:szCs w:val="20"/>
    </w:rPr>
  </w:style>
  <w:style w:type="paragraph" w:customStyle="1" w:styleId="StyleStyleAnswerLeft025Firstline03">
    <w:name w:val="Style Style Answer + Left:  0.25&quot; + First line:  0.3&quot;"/>
    <w:basedOn w:val="Normal"/>
    <w:rsid w:val="00405EB1"/>
    <w:pPr>
      <w:tabs>
        <w:tab w:val="left" w:pos="3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left="360" w:hanging="432"/>
      <w:jc w:val="both"/>
    </w:pPr>
    <w:rPr>
      <w:sz w:val="22"/>
      <w:szCs w:val="20"/>
    </w:rPr>
  </w:style>
  <w:style w:type="paragraph" w:customStyle="1" w:styleId="Indent5">
    <w:name w:val="Indent .5&quot;"/>
    <w:basedOn w:val="Normal"/>
    <w:rsid w:val="00405EB1"/>
    <w:pPr>
      <w:keepNext/>
      <w:spacing w:after="220"/>
      <w:ind w:left="720"/>
      <w:jc w:val="both"/>
      <w:outlineLvl w:val="0"/>
    </w:pPr>
    <w:rPr>
      <w:sz w:val="22"/>
      <w:szCs w:val="20"/>
    </w:rPr>
  </w:style>
  <w:style w:type="paragraph" w:customStyle="1" w:styleId="StyleStyleStyleAnswerLeft025Firstline03Left">
    <w:name w:val="Style Style Style Answer + Left:  0.25&quot; + First line:  0.3&quot; + Left:..."/>
    <w:basedOn w:val="StyleStyleAnswerLeft025Firstline03"/>
    <w:rsid w:val="00405EB1"/>
    <w:pPr>
      <w:ind w:left="720" w:hanging="360"/>
    </w:pPr>
  </w:style>
  <w:style w:type="paragraph" w:styleId="NormalIndent">
    <w:name w:val="Normal Indent"/>
    <w:basedOn w:val="Normal"/>
    <w:rsid w:val="00405EB1"/>
    <w:pPr>
      <w:spacing w:after="220"/>
      <w:ind w:left="720"/>
      <w:jc w:val="both"/>
    </w:pPr>
    <w:rPr>
      <w:sz w:val="22"/>
      <w:szCs w:val="20"/>
    </w:rPr>
  </w:style>
  <w:style w:type="paragraph" w:styleId="ListNumber">
    <w:name w:val="List Number"/>
    <w:aliases w:val="1.     SSAP,INT list number"/>
    <w:basedOn w:val="Normal"/>
    <w:link w:val="ListNumberChar"/>
    <w:unhideWhenUsed/>
    <w:rsid w:val="00471CA7"/>
    <w:pPr>
      <w:numPr>
        <w:numId w:val="8"/>
      </w:numPr>
      <w:contextualSpacing/>
    </w:pPr>
  </w:style>
  <w:style w:type="table" w:customStyle="1" w:styleId="TableGrid1">
    <w:name w:val="Table Grid1"/>
    <w:basedOn w:val="TableNormal"/>
    <w:next w:val="TableGrid"/>
    <w:uiPriority w:val="59"/>
    <w:rsid w:val="00160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9386A"/>
    <w:rPr>
      <w:rFonts w:ascii="Times New Roman" w:eastAsia="Times New Roman" w:hAnsi="Times New Roman" w:cs="Times New Roman"/>
      <w:b/>
      <w:szCs w:val="20"/>
    </w:rPr>
  </w:style>
  <w:style w:type="character" w:customStyle="1" w:styleId="Heading4Char">
    <w:name w:val="Heading 4 Char"/>
    <w:basedOn w:val="DefaultParagraphFont"/>
    <w:link w:val="Heading4"/>
    <w:rsid w:val="00C9386A"/>
    <w:rPr>
      <w:rFonts w:ascii="Times New Roman" w:eastAsia="Times New Roman" w:hAnsi="Times New Roman" w:cs="Times New Roman"/>
      <w:b/>
      <w:bCs/>
      <w:szCs w:val="24"/>
    </w:rPr>
  </w:style>
  <w:style w:type="character" w:customStyle="1" w:styleId="Heading5Char">
    <w:name w:val="Heading 5 Char"/>
    <w:basedOn w:val="DefaultParagraphFont"/>
    <w:link w:val="Heading5"/>
    <w:rsid w:val="00C9386A"/>
    <w:rPr>
      <w:rFonts w:ascii="Arial" w:eastAsia="Times New Roman" w:hAnsi="Arial" w:cs="Times New Roman"/>
      <w:szCs w:val="20"/>
    </w:rPr>
  </w:style>
  <w:style w:type="numbering" w:customStyle="1" w:styleId="NoList1">
    <w:name w:val="No List1"/>
    <w:next w:val="NoList"/>
    <w:uiPriority w:val="99"/>
    <w:semiHidden/>
    <w:unhideWhenUsed/>
    <w:rsid w:val="00C9386A"/>
  </w:style>
  <w:style w:type="paragraph" w:customStyle="1" w:styleId="HeaderOdd">
    <w:name w:val="Header Odd"/>
    <w:basedOn w:val="Header"/>
    <w:rsid w:val="00C9386A"/>
    <w:pPr>
      <w:tabs>
        <w:tab w:val="clear" w:pos="4680"/>
        <w:tab w:val="center" w:pos="5040"/>
      </w:tabs>
      <w:spacing w:after="360"/>
      <w:jc w:val="both"/>
    </w:pPr>
    <w:rPr>
      <w:b/>
      <w:sz w:val="18"/>
      <w:szCs w:val="20"/>
    </w:rPr>
  </w:style>
  <w:style w:type="paragraph" w:styleId="ListNumber2">
    <w:name w:val="List Number 2"/>
    <w:basedOn w:val="Normal"/>
    <w:rsid w:val="00C9386A"/>
    <w:pPr>
      <w:numPr>
        <w:numId w:val="11"/>
      </w:numPr>
    </w:pPr>
    <w:rPr>
      <w:sz w:val="20"/>
      <w:szCs w:val="20"/>
    </w:rPr>
  </w:style>
  <w:style w:type="paragraph" w:customStyle="1" w:styleId="no1">
    <w:name w:val="no. 1"/>
    <w:basedOn w:val="Normal"/>
    <w:rsid w:val="00C9386A"/>
    <w:pPr>
      <w:numPr>
        <w:numId w:val="10"/>
      </w:numPr>
      <w:spacing w:after="220"/>
      <w:jc w:val="both"/>
    </w:pPr>
    <w:rPr>
      <w:sz w:val="22"/>
      <w:szCs w:val="20"/>
    </w:rPr>
  </w:style>
  <w:style w:type="paragraph" w:styleId="ListNumber3">
    <w:name w:val="List Number 3"/>
    <w:basedOn w:val="Normal"/>
    <w:rsid w:val="00C9386A"/>
    <w:pPr>
      <w:tabs>
        <w:tab w:val="num" w:pos="1800"/>
      </w:tabs>
      <w:spacing w:after="220"/>
      <w:ind w:left="1800" w:hanging="720"/>
      <w:jc w:val="both"/>
    </w:pPr>
    <w:rPr>
      <w:sz w:val="22"/>
      <w:szCs w:val="20"/>
    </w:rPr>
  </w:style>
  <w:style w:type="paragraph" w:styleId="BodyTextIndent">
    <w:name w:val="Body Text Indent"/>
    <w:basedOn w:val="Normal"/>
    <w:link w:val="BodyTextIndentChar"/>
    <w:rsid w:val="00C9386A"/>
    <w:pPr>
      <w:ind w:left="720"/>
      <w:jc w:val="both"/>
    </w:pPr>
    <w:rPr>
      <w:rFonts w:ascii="Arial" w:hAnsi="Arial"/>
      <w:sz w:val="20"/>
      <w:szCs w:val="20"/>
    </w:rPr>
  </w:style>
  <w:style w:type="character" w:customStyle="1" w:styleId="BodyTextIndentChar">
    <w:name w:val="Body Text Indent Char"/>
    <w:basedOn w:val="DefaultParagraphFont"/>
    <w:link w:val="BodyTextIndent"/>
    <w:rsid w:val="00C9386A"/>
    <w:rPr>
      <w:rFonts w:ascii="Arial" w:eastAsia="Times New Roman" w:hAnsi="Arial" w:cs="Times New Roman"/>
      <w:sz w:val="20"/>
      <w:szCs w:val="20"/>
    </w:rPr>
  </w:style>
  <w:style w:type="paragraph" w:styleId="BodyText2">
    <w:name w:val="Body Text 2"/>
    <w:basedOn w:val="Normal"/>
    <w:link w:val="BodyText2Char"/>
    <w:rsid w:val="00C9386A"/>
    <w:pPr>
      <w:spacing w:after="220"/>
      <w:jc w:val="both"/>
    </w:pPr>
    <w:rPr>
      <w:sz w:val="22"/>
      <w:szCs w:val="20"/>
    </w:rPr>
  </w:style>
  <w:style w:type="character" w:customStyle="1" w:styleId="BodyText2Char">
    <w:name w:val="Body Text 2 Char"/>
    <w:basedOn w:val="DefaultParagraphFont"/>
    <w:link w:val="BodyText2"/>
    <w:rsid w:val="00C9386A"/>
    <w:rPr>
      <w:rFonts w:ascii="Times New Roman" w:eastAsia="Times New Roman" w:hAnsi="Times New Roman" w:cs="Times New Roman"/>
      <w:szCs w:val="20"/>
    </w:rPr>
  </w:style>
  <w:style w:type="paragraph" w:customStyle="1" w:styleId="Status-Affects2">
    <w:name w:val="Status - Affects 2"/>
    <w:rsid w:val="00C9386A"/>
    <w:pPr>
      <w:widowControl w:val="0"/>
      <w:tabs>
        <w:tab w:val="left" w:pos="1620"/>
      </w:tabs>
      <w:autoSpaceDE w:val="0"/>
      <w:autoSpaceDN w:val="0"/>
      <w:adjustRightInd w:val="0"/>
      <w:spacing w:after="0" w:line="240" w:lineRule="auto"/>
      <w:ind w:left="1080" w:hanging="180"/>
    </w:pPr>
    <w:rPr>
      <w:rFonts w:ascii="Times New Roman" w:eastAsia="Times New Roman" w:hAnsi="Times New Roman" w:cs="Times New Roman"/>
      <w:sz w:val="24"/>
      <w:szCs w:val="24"/>
    </w:rPr>
  </w:style>
  <w:style w:type="paragraph" w:styleId="BodyText3">
    <w:name w:val="Body Text 3"/>
    <w:basedOn w:val="Normal"/>
    <w:link w:val="BodyText3Char"/>
    <w:autoRedefine/>
    <w:rsid w:val="009A1F63"/>
    <w:pPr>
      <w:numPr>
        <w:numId w:val="71"/>
      </w:numPr>
      <w:tabs>
        <w:tab w:val="clear" w:pos="720"/>
      </w:tabs>
      <w:spacing w:after="220"/>
      <w:ind w:left="1440" w:hanging="720"/>
      <w:jc w:val="both"/>
    </w:pPr>
    <w:rPr>
      <w:rFonts w:ascii="Arial" w:hAnsi="Arial" w:cs="Arial"/>
      <w:bCs/>
      <w:iCs/>
      <w:sz w:val="22"/>
      <w:szCs w:val="20"/>
      <w:u w:val="single"/>
    </w:rPr>
  </w:style>
  <w:style w:type="character" w:customStyle="1" w:styleId="BodyText3Char">
    <w:name w:val="Body Text 3 Char"/>
    <w:basedOn w:val="DefaultParagraphFont"/>
    <w:link w:val="BodyText3"/>
    <w:rsid w:val="009A1F63"/>
    <w:rPr>
      <w:rFonts w:ascii="Arial" w:eastAsia="Times New Roman" w:hAnsi="Arial" w:cs="Arial"/>
      <w:bCs/>
      <w:iCs/>
      <w:szCs w:val="20"/>
      <w:u w:val="single"/>
    </w:rPr>
  </w:style>
  <w:style w:type="paragraph" w:styleId="ListContinue2">
    <w:name w:val="List Continue 2"/>
    <w:basedOn w:val="Normal"/>
    <w:rsid w:val="00C9386A"/>
    <w:pPr>
      <w:numPr>
        <w:numId w:val="12"/>
      </w:numPr>
      <w:spacing w:after="220"/>
    </w:pPr>
    <w:rPr>
      <w:sz w:val="22"/>
    </w:rPr>
  </w:style>
  <w:style w:type="paragraph" w:styleId="Subtitle">
    <w:name w:val="Subtitle"/>
    <w:basedOn w:val="Heading2"/>
    <w:next w:val="Normal"/>
    <w:link w:val="SubtitleChar"/>
    <w:autoRedefine/>
    <w:qFormat/>
    <w:rsid w:val="00C9386A"/>
    <w:pPr>
      <w:keepNext w:val="0"/>
      <w:keepLines w:val="0"/>
      <w:spacing w:before="0"/>
      <w:jc w:val="center"/>
      <w:outlineLvl w:val="9"/>
    </w:pPr>
    <w:rPr>
      <w:rFonts w:ascii="Times New Roman" w:eastAsia="Times New Roman" w:hAnsi="Times New Roman" w:cs="Times New Roman"/>
      <w:bCs w:val="0"/>
      <w:iCs/>
      <w:color w:val="auto"/>
      <w:sz w:val="22"/>
      <w:szCs w:val="20"/>
    </w:rPr>
  </w:style>
  <w:style w:type="character" w:customStyle="1" w:styleId="SubtitleChar">
    <w:name w:val="Subtitle Char"/>
    <w:basedOn w:val="DefaultParagraphFont"/>
    <w:link w:val="Subtitle"/>
    <w:rsid w:val="00C9386A"/>
    <w:rPr>
      <w:rFonts w:ascii="Times New Roman" w:eastAsia="Times New Roman" w:hAnsi="Times New Roman" w:cs="Times New Roman"/>
      <w:b/>
      <w:iCs/>
      <w:szCs w:val="20"/>
    </w:rPr>
  </w:style>
  <w:style w:type="paragraph" w:styleId="BodyTextIndent2">
    <w:name w:val="Body Text Indent 2"/>
    <w:basedOn w:val="Normal"/>
    <w:link w:val="BodyTextIndent2Char"/>
    <w:rsid w:val="00C9386A"/>
    <w:pPr>
      <w:ind w:left="1440"/>
      <w:jc w:val="both"/>
    </w:pPr>
    <w:rPr>
      <w:sz w:val="22"/>
      <w:szCs w:val="20"/>
    </w:rPr>
  </w:style>
  <w:style w:type="character" w:customStyle="1" w:styleId="BodyTextIndent2Char">
    <w:name w:val="Body Text Indent 2 Char"/>
    <w:basedOn w:val="DefaultParagraphFont"/>
    <w:link w:val="BodyTextIndent2"/>
    <w:rsid w:val="00C9386A"/>
    <w:rPr>
      <w:rFonts w:ascii="Times New Roman" w:eastAsia="Times New Roman" w:hAnsi="Times New Roman" w:cs="Times New Roman"/>
      <w:szCs w:val="20"/>
    </w:rPr>
  </w:style>
  <w:style w:type="paragraph" w:styleId="BodyTextIndent3">
    <w:name w:val="Body Text Indent 3"/>
    <w:basedOn w:val="Normal"/>
    <w:link w:val="BodyTextIndent3Char"/>
    <w:rsid w:val="00C9386A"/>
    <w:pPr>
      <w:spacing w:after="220"/>
      <w:ind w:left="720"/>
    </w:pPr>
    <w:rPr>
      <w:sz w:val="22"/>
    </w:rPr>
  </w:style>
  <w:style w:type="character" w:customStyle="1" w:styleId="BodyTextIndent3Char">
    <w:name w:val="Body Text Indent 3 Char"/>
    <w:basedOn w:val="DefaultParagraphFont"/>
    <w:link w:val="BodyTextIndent3"/>
    <w:rsid w:val="00C9386A"/>
    <w:rPr>
      <w:rFonts w:ascii="Times New Roman" w:eastAsia="Times New Roman" w:hAnsi="Times New Roman" w:cs="Times New Roman"/>
      <w:szCs w:val="24"/>
    </w:rPr>
  </w:style>
  <w:style w:type="character" w:styleId="Hyperlink">
    <w:name w:val="Hyperlink"/>
    <w:basedOn w:val="DefaultParagraphFont"/>
    <w:rsid w:val="00C9386A"/>
    <w:rPr>
      <w:color w:val="0000FF"/>
      <w:u w:val="single"/>
    </w:rPr>
  </w:style>
  <w:style w:type="paragraph" w:customStyle="1" w:styleId="Subtitle1">
    <w:name w:val="Subtitle1"/>
    <w:basedOn w:val="Heading2"/>
    <w:rsid w:val="00C9386A"/>
    <w:pPr>
      <w:keepLines w:val="0"/>
      <w:spacing w:before="0" w:after="220"/>
    </w:pPr>
    <w:rPr>
      <w:rFonts w:ascii="Times New Roman" w:eastAsia="Times New Roman" w:hAnsi="Times New Roman" w:cs="Times New Roman"/>
      <w:bCs w:val="0"/>
      <w:color w:val="auto"/>
      <w:sz w:val="22"/>
      <w:szCs w:val="20"/>
    </w:rPr>
  </w:style>
  <w:style w:type="paragraph" w:customStyle="1" w:styleId="TitleCenter">
    <w:name w:val="TitleCenter"/>
    <w:basedOn w:val="Normal"/>
    <w:rsid w:val="00C9386A"/>
    <w:pPr>
      <w:spacing w:after="220"/>
      <w:jc w:val="center"/>
    </w:pPr>
    <w:rPr>
      <w:b/>
      <w:sz w:val="22"/>
      <w:szCs w:val="20"/>
    </w:rPr>
  </w:style>
  <w:style w:type="paragraph" w:customStyle="1" w:styleId="ListNumber6">
    <w:name w:val="List Number 6"/>
    <w:basedOn w:val="ListNumber2"/>
    <w:rsid w:val="00C9386A"/>
    <w:pPr>
      <w:numPr>
        <w:numId w:val="0"/>
      </w:numPr>
      <w:spacing w:after="220"/>
      <w:jc w:val="both"/>
    </w:pPr>
    <w:rPr>
      <w:sz w:val="22"/>
    </w:rPr>
  </w:style>
  <w:style w:type="paragraph" w:customStyle="1" w:styleId="ListNumber7">
    <w:name w:val="List Number 7"/>
    <w:basedOn w:val="Normal"/>
    <w:rsid w:val="00C9386A"/>
    <w:pPr>
      <w:spacing w:after="220"/>
      <w:jc w:val="both"/>
    </w:pPr>
    <w:rPr>
      <w:sz w:val="22"/>
      <w:szCs w:val="20"/>
    </w:rPr>
  </w:style>
  <w:style w:type="character" w:customStyle="1" w:styleId="ListNumberChar">
    <w:name w:val="List Number Char"/>
    <w:aliases w:val="1.     SSAP Char,INT list number Char"/>
    <w:basedOn w:val="DefaultParagraphFont"/>
    <w:link w:val="ListNumber"/>
    <w:rsid w:val="00C9386A"/>
    <w:rPr>
      <w:rFonts w:ascii="Times New Roman" w:eastAsia="Times New Roman" w:hAnsi="Times New Roman" w:cs="Times New Roman"/>
      <w:sz w:val="24"/>
      <w:szCs w:val="24"/>
    </w:rPr>
  </w:style>
  <w:style w:type="paragraph" w:customStyle="1" w:styleId="fDTTLogo">
    <w:name w:val="f_DTT_Logo"/>
    <w:basedOn w:val="Normal"/>
    <w:rsid w:val="00C9386A"/>
    <w:pPr>
      <w:framePr w:wrap="notBeside" w:vAnchor="page" w:hAnchor="page" w:x="1701" w:y="14346"/>
    </w:pPr>
    <w:rPr>
      <w:rFonts w:ascii="CG Times (WN)" w:hAnsi="CG Times (WN)"/>
      <w:szCs w:val="20"/>
    </w:rPr>
  </w:style>
  <w:style w:type="paragraph" w:customStyle="1" w:styleId="ListNumber2I">
    <w:name w:val="List Number 2.I."/>
    <w:basedOn w:val="ListNumber2"/>
    <w:rsid w:val="00C9386A"/>
    <w:pPr>
      <w:numPr>
        <w:numId w:val="13"/>
      </w:numPr>
      <w:spacing w:after="220"/>
      <w:jc w:val="both"/>
    </w:pPr>
    <w:rPr>
      <w:sz w:val="22"/>
    </w:rPr>
  </w:style>
  <w:style w:type="paragraph" w:customStyle="1" w:styleId="Indent0">
    <w:name w:val="Indent 0"/>
    <w:basedOn w:val="Normal"/>
    <w:rsid w:val="00C9386A"/>
    <w:pPr>
      <w:keepNext/>
      <w:spacing w:after="220"/>
      <w:jc w:val="both"/>
      <w:outlineLvl w:val="0"/>
    </w:pPr>
    <w:rPr>
      <w:sz w:val="22"/>
      <w:szCs w:val="20"/>
    </w:rPr>
  </w:style>
  <w:style w:type="paragraph" w:customStyle="1" w:styleId="Style1">
    <w:name w:val="Style1"/>
    <w:basedOn w:val="Normal"/>
    <w:rsid w:val="00C9386A"/>
    <w:pPr>
      <w:spacing w:after="220"/>
      <w:jc w:val="both"/>
    </w:pPr>
  </w:style>
  <w:style w:type="paragraph" w:styleId="PlainText">
    <w:name w:val="Plain Text"/>
    <w:basedOn w:val="Normal"/>
    <w:link w:val="PlainTextChar"/>
    <w:rsid w:val="00C9386A"/>
    <w:rPr>
      <w:rFonts w:ascii="Courier New" w:hAnsi="Courier New"/>
      <w:sz w:val="20"/>
    </w:rPr>
  </w:style>
  <w:style w:type="character" w:customStyle="1" w:styleId="PlainTextChar">
    <w:name w:val="Plain Text Char"/>
    <w:basedOn w:val="DefaultParagraphFont"/>
    <w:link w:val="PlainText"/>
    <w:rsid w:val="00C9386A"/>
    <w:rPr>
      <w:rFonts w:ascii="Courier New" w:eastAsia="Times New Roman" w:hAnsi="Courier New" w:cs="Times New Roman"/>
      <w:sz w:val="20"/>
      <w:szCs w:val="24"/>
    </w:rPr>
  </w:style>
  <w:style w:type="paragraph" w:customStyle="1" w:styleId="Indent0a">
    <w:name w:val="Indent 0a"/>
    <w:basedOn w:val="Indent5"/>
    <w:rsid w:val="00C9386A"/>
    <w:pPr>
      <w:keepNext w:val="0"/>
      <w:spacing w:after="0"/>
      <w:ind w:left="0"/>
    </w:pPr>
    <w:rPr>
      <w:sz w:val="24"/>
      <w:szCs w:val="24"/>
    </w:rPr>
  </w:style>
  <w:style w:type="character" w:styleId="FollowedHyperlink">
    <w:name w:val="FollowedHyperlink"/>
    <w:basedOn w:val="DefaultParagraphFont"/>
    <w:uiPriority w:val="99"/>
    <w:semiHidden/>
    <w:unhideWhenUsed/>
    <w:rsid w:val="00C9386A"/>
    <w:rPr>
      <w:color w:val="800080" w:themeColor="followedHyperlink"/>
      <w:u w:val="single"/>
    </w:rPr>
  </w:style>
  <w:style w:type="paragraph" w:customStyle="1" w:styleId="BodyH3">
    <w:name w:val="Body H3"/>
    <w:basedOn w:val="BlockText"/>
    <w:qFormat/>
    <w:rsid w:val="00D33204"/>
    <w:pPr>
      <w:pBdr>
        <w:top w:val="none" w:sz="0" w:space="0" w:color="auto"/>
        <w:left w:val="none" w:sz="0" w:space="0" w:color="auto"/>
        <w:bottom w:val="none" w:sz="0" w:space="0" w:color="auto"/>
        <w:right w:val="none" w:sz="0" w:space="0" w:color="auto"/>
      </w:pBdr>
      <w:spacing w:after="120" w:line="276" w:lineRule="auto"/>
      <w:ind w:left="1714" w:right="0"/>
      <w:jc w:val="both"/>
    </w:pPr>
    <w:rPr>
      <w:rFonts w:ascii="Garamond" w:hAnsi="Garamond"/>
      <w:i w:val="0"/>
      <w:color w:val="auto"/>
    </w:rPr>
  </w:style>
  <w:style w:type="paragraph" w:styleId="BlockText">
    <w:name w:val="Block Text"/>
    <w:basedOn w:val="Normal"/>
    <w:uiPriority w:val="99"/>
    <w:semiHidden/>
    <w:unhideWhenUsed/>
    <w:rsid w:val="00D3320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customStyle="1" w:styleId="TitleCenter1">
    <w:name w:val="TitleCenter1"/>
    <w:basedOn w:val="BodyText"/>
    <w:rsid w:val="00246EED"/>
    <w:pPr>
      <w:spacing w:after="280"/>
      <w:jc w:val="center"/>
    </w:pPr>
    <w:rPr>
      <w:b/>
      <w:sz w:val="28"/>
    </w:rPr>
  </w:style>
  <w:style w:type="character" w:customStyle="1" w:styleId="ListParagraphChar">
    <w:name w:val="List Paragraph Char"/>
    <w:aliases w:val="Bullet Point Char"/>
    <w:basedOn w:val="DefaultParagraphFont"/>
    <w:link w:val="ListParagraph"/>
    <w:uiPriority w:val="34"/>
    <w:locked/>
    <w:rsid w:val="002B3FDC"/>
    <w:rPr>
      <w:rFonts w:ascii="Times New Roman" w:eastAsia="Times New Roman" w:hAnsi="Times New Roman" w:cs="Times New Roman"/>
      <w:sz w:val="24"/>
      <w:szCs w:val="24"/>
    </w:rPr>
  </w:style>
  <w:style w:type="paragraph" w:customStyle="1" w:styleId="ListContinued">
    <w:name w:val="List Continued"/>
    <w:basedOn w:val="Normal"/>
    <w:qFormat/>
    <w:rsid w:val="004228AA"/>
    <w:pPr>
      <w:numPr>
        <w:numId w:val="54"/>
      </w:numPr>
      <w:tabs>
        <w:tab w:val="left" w:pos="720"/>
      </w:tabs>
      <w:spacing w:after="220"/>
      <w:jc w:val="both"/>
    </w:pPr>
    <w:rPr>
      <w:rFonts w:ascii="Times" w:hAnsi="Times"/>
      <w:sz w:val="22"/>
      <w:szCs w:val="20"/>
    </w:rPr>
  </w:style>
  <w:style w:type="character" w:customStyle="1" w:styleId="DeltaViewInsertion">
    <w:name w:val="DeltaView Insertion"/>
    <w:rsid w:val="005B3193"/>
    <w:rPr>
      <w:color w:val="0000FF"/>
      <w:u w:val="double"/>
    </w:rPr>
  </w:style>
  <w:style w:type="character" w:styleId="UnresolvedMention">
    <w:name w:val="Unresolved Mention"/>
    <w:basedOn w:val="DefaultParagraphFont"/>
    <w:uiPriority w:val="99"/>
    <w:semiHidden/>
    <w:unhideWhenUsed/>
    <w:rsid w:val="001A31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854152">
      <w:bodyDiv w:val="1"/>
      <w:marLeft w:val="0"/>
      <w:marRight w:val="0"/>
      <w:marTop w:val="0"/>
      <w:marBottom w:val="0"/>
      <w:divBdr>
        <w:top w:val="none" w:sz="0" w:space="0" w:color="auto"/>
        <w:left w:val="none" w:sz="0" w:space="0" w:color="auto"/>
        <w:bottom w:val="none" w:sz="0" w:space="0" w:color="auto"/>
        <w:right w:val="none" w:sz="0" w:space="0" w:color="auto"/>
      </w:divBdr>
    </w:div>
    <w:div w:id="458888104">
      <w:bodyDiv w:val="1"/>
      <w:marLeft w:val="0"/>
      <w:marRight w:val="0"/>
      <w:marTop w:val="0"/>
      <w:marBottom w:val="0"/>
      <w:divBdr>
        <w:top w:val="none" w:sz="0" w:space="0" w:color="auto"/>
        <w:left w:val="none" w:sz="0" w:space="0" w:color="auto"/>
        <w:bottom w:val="none" w:sz="0" w:space="0" w:color="auto"/>
        <w:right w:val="none" w:sz="0" w:space="0" w:color="auto"/>
      </w:divBdr>
    </w:div>
    <w:div w:id="463236776">
      <w:bodyDiv w:val="1"/>
      <w:marLeft w:val="0"/>
      <w:marRight w:val="0"/>
      <w:marTop w:val="0"/>
      <w:marBottom w:val="0"/>
      <w:divBdr>
        <w:top w:val="none" w:sz="0" w:space="0" w:color="auto"/>
        <w:left w:val="none" w:sz="0" w:space="0" w:color="auto"/>
        <w:bottom w:val="none" w:sz="0" w:space="0" w:color="auto"/>
        <w:right w:val="none" w:sz="0" w:space="0" w:color="auto"/>
      </w:divBdr>
    </w:div>
    <w:div w:id="515772022">
      <w:bodyDiv w:val="1"/>
      <w:marLeft w:val="0"/>
      <w:marRight w:val="0"/>
      <w:marTop w:val="0"/>
      <w:marBottom w:val="0"/>
      <w:divBdr>
        <w:top w:val="none" w:sz="0" w:space="0" w:color="auto"/>
        <w:left w:val="none" w:sz="0" w:space="0" w:color="auto"/>
        <w:bottom w:val="none" w:sz="0" w:space="0" w:color="auto"/>
        <w:right w:val="none" w:sz="0" w:space="0" w:color="auto"/>
      </w:divBdr>
    </w:div>
    <w:div w:id="749425554">
      <w:bodyDiv w:val="1"/>
      <w:marLeft w:val="0"/>
      <w:marRight w:val="0"/>
      <w:marTop w:val="0"/>
      <w:marBottom w:val="0"/>
      <w:divBdr>
        <w:top w:val="none" w:sz="0" w:space="0" w:color="auto"/>
        <w:left w:val="none" w:sz="0" w:space="0" w:color="auto"/>
        <w:bottom w:val="none" w:sz="0" w:space="0" w:color="auto"/>
        <w:right w:val="none" w:sz="0" w:space="0" w:color="auto"/>
      </w:divBdr>
    </w:div>
    <w:div w:id="760181923">
      <w:bodyDiv w:val="1"/>
      <w:marLeft w:val="0"/>
      <w:marRight w:val="0"/>
      <w:marTop w:val="0"/>
      <w:marBottom w:val="0"/>
      <w:divBdr>
        <w:top w:val="none" w:sz="0" w:space="0" w:color="auto"/>
        <w:left w:val="none" w:sz="0" w:space="0" w:color="auto"/>
        <w:bottom w:val="none" w:sz="0" w:space="0" w:color="auto"/>
        <w:right w:val="none" w:sz="0" w:space="0" w:color="auto"/>
      </w:divBdr>
    </w:div>
    <w:div w:id="786507110">
      <w:bodyDiv w:val="1"/>
      <w:marLeft w:val="0"/>
      <w:marRight w:val="0"/>
      <w:marTop w:val="0"/>
      <w:marBottom w:val="0"/>
      <w:divBdr>
        <w:top w:val="none" w:sz="0" w:space="0" w:color="auto"/>
        <w:left w:val="none" w:sz="0" w:space="0" w:color="auto"/>
        <w:bottom w:val="none" w:sz="0" w:space="0" w:color="auto"/>
        <w:right w:val="none" w:sz="0" w:space="0" w:color="auto"/>
      </w:divBdr>
    </w:div>
    <w:div w:id="820075466">
      <w:bodyDiv w:val="1"/>
      <w:marLeft w:val="0"/>
      <w:marRight w:val="0"/>
      <w:marTop w:val="0"/>
      <w:marBottom w:val="0"/>
      <w:divBdr>
        <w:top w:val="none" w:sz="0" w:space="0" w:color="auto"/>
        <w:left w:val="none" w:sz="0" w:space="0" w:color="auto"/>
        <w:bottom w:val="none" w:sz="0" w:space="0" w:color="auto"/>
        <w:right w:val="none" w:sz="0" w:space="0" w:color="auto"/>
      </w:divBdr>
    </w:div>
    <w:div w:id="825631553">
      <w:bodyDiv w:val="1"/>
      <w:marLeft w:val="0"/>
      <w:marRight w:val="0"/>
      <w:marTop w:val="0"/>
      <w:marBottom w:val="0"/>
      <w:divBdr>
        <w:top w:val="none" w:sz="0" w:space="0" w:color="auto"/>
        <w:left w:val="none" w:sz="0" w:space="0" w:color="auto"/>
        <w:bottom w:val="none" w:sz="0" w:space="0" w:color="auto"/>
        <w:right w:val="none" w:sz="0" w:space="0" w:color="auto"/>
      </w:divBdr>
    </w:div>
    <w:div w:id="1170636222">
      <w:bodyDiv w:val="1"/>
      <w:marLeft w:val="0"/>
      <w:marRight w:val="0"/>
      <w:marTop w:val="0"/>
      <w:marBottom w:val="0"/>
      <w:divBdr>
        <w:top w:val="none" w:sz="0" w:space="0" w:color="auto"/>
        <w:left w:val="none" w:sz="0" w:space="0" w:color="auto"/>
        <w:bottom w:val="none" w:sz="0" w:space="0" w:color="auto"/>
        <w:right w:val="none" w:sz="0" w:space="0" w:color="auto"/>
      </w:divBdr>
    </w:div>
    <w:div w:id="1199274972">
      <w:bodyDiv w:val="1"/>
      <w:marLeft w:val="0"/>
      <w:marRight w:val="0"/>
      <w:marTop w:val="0"/>
      <w:marBottom w:val="0"/>
      <w:divBdr>
        <w:top w:val="none" w:sz="0" w:space="0" w:color="auto"/>
        <w:left w:val="none" w:sz="0" w:space="0" w:color="auto"/>
        <w:bottom w:val="none" w:sz="0" w:space="0" w:color="auto"/>
        <w:right w:val="none" w:sz="0" w:space="0" w:color="auto"/>
      </w:divBdr>
    </w:div>
    <w:div w:id="1352412854">
      <w:bodyDiv w:val="1"/>
      <w:marLeft w:val="0"/>
      <w:marRight w:val="0"/>
      <w:marTop w:val="0"/>
      <w:marBottom w:val="0"/>
      <w:divBdr>
        <w:top w:val="none" w:sz="0" w:space="0" w:color="auto"/>
        <w:left w:val="none" w:sz="0" w:space="0" w:color="auto"/>
        <w:bottom w:val="none" w:sz="0" w:space="0" w:color="auto"/>
        <w:right w:val="none" w:sz="0" w:space="0" w:color="auto"/>
      </w:divBdr>
    </w:div>
    <w:div w:id="1368138904">
      <w:bodyDiv w:val="1"/>
      <w:marLeft w:val="0"/>
      <w:marRight w:val="0"/>
      <w:marTop w:val="0"/>
      <w:marBottom w:val="0"/>
      <w:divBdr>
        <w:top w:val="none" w:sz="0" w:space="0" w:color="auto"/>
        <w:left w:val="none" w:sz="0" w:space="0" w:color="auto"/>
        <w:bottom w:val="none" w:sz="0" w:space="0" w:color="auto"/>
        <w:right w:val="none" w:sz="0" w:space="0" w:color="auto"/>
      </w:divBdr>
    </w:div>
    <w:div w:id="1637877547">
      <w:bodyDiv w:val="1"/>
      <w:marLeft w:val="0"/>
      <w:marRight w:val="0"/>
      <w:marTop w:val="0"/>
      <w:marBottom w:val="0"/>
      <w:divBdr>
        <w:top w:val="none" w:sz="0" w:space="0" w:color="auto"/>
        <w:left w:val="none" w:sz="0" w:space="0" w:color="auto"/>
        <w:bottom w:val="none" w:sz="0" w:space="0" w:color="auto"/>
        <w:right w:val="none" w:sz="0" w:space="0" w:color="auto"/>
      </w:divBdr>
    </w:div>
    <w:div w:id="1671129942">
      <w:bodyDiv w:val="1"/>
      <w:marLeft w:val="0"/>
      <w:marRight w:val="0"/>
      <w:marTop w:val="0"/>
      <w:marBottom w:val="0"/>
      <w:divBdr>
        <w:top w:val="none" w:sz="0" w:space="0" w:color="auto"/>
        <w:left w:val="none" w:sz="0" w:space="0" w:color="auto"/>
        <w:bottom w:val="none" w:sz="0" w:space="0" w:color="auto"/>
        <w:right w:val="none" w:sz="0" w:space="0" w:color="auto"/>
      </w:divBdr>
    </w:div>
    <w:div w:id="1767575428">
      <w:bodyDiv w:val="1"/>
      <w:marLeft w:val="0"/>
      <w:marRight w:val="0"/>
      <w:marTop w:val="0"/>
      <w:marBottom w:val="0"/>
      <w:divBdr>
        <w:top w:val="none" w:sz="0" w:space="0" w:color="auto"/>
        <w:left w:val="none" w:sz="0" w:space="0" w:color="auto"/>
        <w:bottom w:val="none" w:sz="0" w:space="0" w:color="auto"/>
        <w:right w:val="none" w:sz="0" w:space="0" w:color="auto"/>
      </w:divBdr>
    </w:div>
    <w:div w:id="1781873760">
      <w:bodyDiv w:val="1"/>
      <w:marLeft w:val="0"/>
      <w:marRight w:val="0"/>
      <w:marTop w:val="0"/>
      <w:marBottom w:val="0"/>
      <w:divBdr>
        <w:top w:val="none" w:sz="0" w:space="0" w:color="auto"/>
        <w:left w:val="none" w:sz="0" w:space="0" w:color="auto"/>
        <w:bottom w:val="none" w:sz="0" w:space="0" w:color="auto"/>
        <w:right w:val="none" w:sz="0" w:space="0" w:color="auto"/>
      </w:divBdr>
    </w:div>
    <w:div w:id="1784301883">
      <w:bodyDiv w:val="1"/>
      <w:marLeft w:val="0"/>
      <w:marRight w:val="0"/>
      <w:marTop w:val="0"/>
      <w:marBottom w:val="0"/>
      <w:divBdr>
        <w:top w:val="none" w:sz="0" w:space="0" w:color="auto"/>
        <w:left w:val="none" w:sz="0" w:space="0" w:color="auto"/>
        <w:bottom w:val="none" w:sz="0" w:space="0" w:color="auto"/>
        <w:right w:val="none" w:sz="0" w:space="0" w:color="auto"/>
      </w:divBdr>
    </w:div>
    <w:div w:id="1801264990">
      <w:bodyDiv w:val="1"/>
      <w:marLeft w:val="0"/>
      <w:marRight w:val="0"/>
      <w:marTop w:val="0"/>
      <w:marBottom w:val="0"/>
      <w:divBdr>
        <w:top w:val="none" w:sz="0" w:space="0" w:color="auto"/>
        <w:left w:val="none" w:sz="0" w:space="0" w:color="auto"/>
        <w:bottom w:val="none" w:sz="0" w:space="0" w:color="auto"/>
        <w:right w:val="none" w:sz="0" w:space="0" w:color="auto"/>
      </w:divBdr>
    </w:div>
    <w:div w:id="1831173119">
      <w:bodyDiv w:val="1"/>
      <w:marLeft w:val="0"/>
      <w:marRight w:val="0"/>
      <w:marTop w:val="0"/>
      <w:marBottom w:val="0"/>
      <w:divBdr>
        <w:top w:val="none" w:sz="0" w:space="0" w:color="auto"/>
        <w:left w:val="none" w:sz="0" w:space="0" w:color="auto"/>
        <w:bottom w:val="none" w:sz="0" w:space="0" w:color="auto"/>
        <w:right w:val="none" w:sz="0" w:space="0" w:color="auto"/>
      </w:divBdr>
    </w:div>
    <w:div w:id="185592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7fa5538e17377bc7e8e3cb95a9a425df">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6c14228483d172f371dbff59e3c486a6"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09FFA-6D35-41F2-A289-9092E2A690C2}">
  <ds:schemaRefs>
    <ds:schemaRef ds:uri="http://schemas.microsoft.com/sharepoint/v3/contenttype/forms"/>
  </ds:schemaRefs>
</ds:datastoreItem>
</file>

<file path=customXml/itemProps2.xml><?xml version="1.0" encoding="utf-8"?>
<ds:datastoreItem xmlns:ds="http://schemas.openxmlformats.org/officeDocument/2006/customXml" ds:itemID="{20FB5AA3-5F19-4752-819D-780EF0BC33A6}">
  <ds:schemaRefs>
    <ds:schemaRef ds:uri="http://schemas.openxmlformats.org/package/2006/metadata/core-properties"/>
    <ds:schemaRef ds:uri="dbd46520-c392-41b5-9f68-fe7486eefad7"/>
    <ds:schemaRef ds:uri="http://purl.org/dc/terms/"/>
    <ds:schemaRef ds:uri="826143e3-bbcb-45bb-8829-107013e701e5"/>
    <ds:schemaRef ds:uri="http://schemas.microsoft.com/office/2006/metadata/properties"/>
    <ds:schemaRef ds:uri="http://purl.org/dc/elements/1.1/"/>
    <ds:schemaRef ds:uri="http://schemas.microsoft.com/office/2006/documentManagement/types"/>
    <ds:schemaRef ds:uri="http://purl.org/dc/dcmitype/"/>
    <ds:schemaRef ds:uri="http://schemas.microsoft.com/office/infopath/2007/PartnerControls"/>
    <ds:schemaRef ds:uri="3c9e15a3-223f-4584-afb1-1dbe0b3878fa"/>
    <ds:schemaRef ds:uri="http://www.w3.org/XML/1998/namespace"/>
  </ds:schemaRefs>
</ds:datastoreItem>
</file>

<file path=customXml/itemProps3.xml><?xml version="1.0" encoding="utf-8"?>
<ds:datastoreItem xmlns:ds="http://schemas.openxmlformats.org/officeDocument/2006/customXml" ds:itemID="{C8D570B6-30F8-440B-8100-787E11FF9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D21F74-6604-44A0-8CB1-1499F1F5318C}">
  <ds:schemaRefs>
    <ds:schemaRef ds:uri="http://schemas.openxmlformats.org/officeDocument/2006/bibliography"/>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564</TotalTime>
  <Pages>2</Pages>
  <Words>570</Words>
  <Characters>3434</Characters>
  <Application>Microsoft Office Word</Application>
  <DocSecurity>0</DocSecurity>
  <Lines>65</Lines>
  <Paragraphs>31</Paragraphs>
  <ScaleCrop>false</ScaleCrop>
  <HeadingPairs>
    <vt:vector size="2" baseType="variant">
      <vt:variant>
        <vt:lpstr>Title</vt:lpstr>
      </vt:variant>
      <vt:variant>
        <vt:i4>1</vt:i4>
      </vt:variant>
    </vt:vector>
  </HeadingPairs>
  <TitlesOfParts>
    <vt:vector size="1" baseType="lpstr">
      <vt:lpstr/>
    </vt:vector>
  </TitlesOfParts>
  <Company>NAIC</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Arpin, Joshua</dc:creator>
  <cp:lastModifiedBy>Marcotte, Robin</cp:lastModifiedBy>
  <cp:revision>139</cp:revision>
  <cp:lastPrinted>2025-11-24T17:32:00Z</cp:lastPrinted>
  <dcterms:created xsi:type="dcterms:W3CDTF">2024-01-26T14:17:00Z</dcterms:created>
  <dcterms:modified xsi:type="dcterms:W3CDTF">2025-11-24T17:39:00Z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Ready for Review</vt:lpwstr>
  </property>
  <property fmtid="{D5CDD505-2E9C-101B-9397-08002B2CF9AE}" pid="5" name="Test">
    <vt:filetime>2024-03-16T05:00:00Z</vt:filetime>
  </property>
  <property fmtid="{D5CDD505-2E9C-101B-9397-08002B2CF9AE}" pid="6" name="docLang">
    <vt:lpwstr>en</vt:lpwstr>
  </property>
</Properties>
</file>